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4A36A" w14:textId="77777777" w:rsidR="006571F2" w:rsidRDefault="006571F2" w:rsidP="00A355F9">
      <w:pPr>
        <w:pStyle w:val="MainTitle"/>
      </w:pPr>
      <w:r>
        <w:t xml:space="preserve">Definitions of </w:t>
      </w:r>
    </w:p>
    <w:p w14:paraId="181EC980" w14:textId="4F8D272C" w:rsidR="00A355F9" w:rsidRDefault="006571F2" w:rsidP="00A355F9">
      <w:pPr>
        <w:pStyle w:val="MainTitle"/>
      </w:pPr>
      <w:r>
        <w:t>Key Terms</w:t>
      </w:r>
    </w:p>
    <w:p w14:paraId="37B8A0A5" w14:textId="30457747" w:rsidR="009E4BD0" w:rsidRPr="00AC636D" w:rsidRDefault="00961135" w:rsidP="00961135">
      <w:pPr>
        <w:jc w:val="right"/>
        <w:sectPr w:rsidR="009E4BD0" w:rsidRPr="00AC636D" w:rsidSect="00AC636D">
          <w:headerReference w:type="even" r:id="rId14"/>
          <w:headerReference w:type="default" r:id="rId15"/>
          <w:headerReference w:type="first" r:id="rId16"/>
          <w:footerReference w:type="first" r:id="rId17"/>
          <w:type w:val="continuous"/>
          <w:pgSz w:w="11906" w:h="16838" w:code="9"/>
          <w:pgMar w:top="228" w:right="1700" w:bottom="1134" w:left="1418" w:header="277" w:footer="1361" w:gutter="0"/>
          <w:pgNumType w:start="2"/>
          <w:cols w:space="708"/>
          <w:titlePg/>
          <w:docGrid w:linePitch="360"/>
        </w:sectPr>
      </w:pPr>
      <w:bookmarkStart w:id="0" w:name="_Toc209316062"/>
      <w:bookmarkEnd w:id="0"/>
      <w:r>
        <w:tab/>
      </w:r>
      <w:r w:rsidRPr="00E60C48">
        <w:rPr>
          <w:rFonts w:cs="Open Sans"/>
          <w:color w:val="0070C0"/>
        </w:rPr>
        <w:t xml:space="preserve"> </w:t>
      </w:r>
    </w:p>
    <w:p w14:paraId="0633615F" w14:textId="77777777" w:rsidR="00F21666" w:rsidRDefault="000B5B68">
      <w:pPr>
        <w:pStyle w:val="TOC1"/>
      </w:pPr>
      <w:r>
        <w:lastRenderedPageBreak/>
        <w:t>Contents</w:t>
      </w:r>
    </w:p>
    <w:p w14:paraId="1BAA5B9F" w14:textId="618CBA07" w:rsidR="00A90AA1" w:rsidRDefault="000B5B68">
      <w:pPr>
        <w:pStyle w:val="TOC1"/>
        <w:rPr>
          <w:rFonts w:asciiTheme="minorHAnsi" w:eastAsiaTheme="minorEastAsia" w:hAnsiTheme="minorHAnsi" w:cstheme="minorBidi"/>
          <w:b w:val="0"/>
          <w:sz w:val="22"/>
          <w:szCs w:val="22"/>
        </w:rPr>
      </w:pPr>
      <w:r w:rsidRPr="000465F1">
        <w:fldChar w:fldCharType="begin"/>
      </w:r>
      <w:r>
        <w:instrText xml:space="preserve"> TOC \o "1-3" \h \z \u </w:instrText>
      </w:r>
      <w:r w:rsidRPr="000465F1">
        <w:fldChar w:fldCharType="separate"/>
      </w:r>
      <w:hyperlink w:anchor="_Toc83199577" w:history="1">
        <w:r w:rsidR="00A90AA1" w:rsidRPr="00EA120A">
          <w:rPr>
            <w:rStyle w:val="Hyperlink"/>
          </w:rPr>
          <w:t>1</w:t>
        </w:r>
        <w:r w:rsidR="00A90AA1">
          <w:rPr>
            <w:rFonts w:asciiTheme="minorHAnsi" w:eastAsiaTheme="minorEastAsia" w:hAnsiTheme="minorHAnsi" w:cstheme="minorBidi"/>
            <w:b w:val="0"/>
            <w:sz w:val="22"/>
            <w:szCs w:val="22"/>
          </w:rPr>
          <w:tab/>
        </w:r>
        <w:r w:rsidR="00A90AA1" w:rsidRPr="00EA120A">
          <w:rPr>
            <w:rStyle w:val="Hyperlink"/>
          </w:rPr>
          <w:t>Racism</w:t>
        </w:r>
        <w:r w:rsidR="00A90AA1">
          <w:rPr>
            <w:webHidden/>
          </w:rPr>
          <w:tab/>
        </w:r>
        <w:r w:rsidR="00A90AA1">
          <w:rPr>
            <w:webHidden/>
          </w:rPr>
          <w:fldChar w:fldCharType="begin"/>
        </w:r>
        <w:r w:rsidR="00A90AA1">
          <w:rPr>
            <w:webHidden/>
          </w:rPr>
          <w:instrText xml:space="preserve"> PAGEREF _Toc83199577 \h </w:instrText>
        </w:r>
        <w:r w:rsidR="00A90AA1">
          <w:rPr>
            <w:webHidden/>
          </w:rPr>
        </w:r>
        <w:r w:rsidR="00A90AA1">
          <w:rPr>
            <w:webHidden/>
          </w:rPr>
          <w:fldChar w:fldCharType="separate"/>
        </w:r>
        <w:r w:rsidR="00A90AA1">
          <w:rPr>
            <w:webHidden/>
          </w:rPr>
          <w:t>2</w:t>
        </w:r>
        <w:r w:rsidR="00A90AA1">
          <w:rPr>
            <w:webHidden/>
          </w:rPr>
          <w:fldChar w:fldCharType="end"/>
        </w:r>
      </w:hyperlink>
    </w:p>
    <w:p w14:paraId="7189AFDC" w14:textId="0584BDCD" w:rsidR="00A90AA1" w:rsidRDefault="00485419">
      <w:pPr>
        <w:pStyle w:val="TOC1"/>
        <w:rPr>
          <w:rFonts w:asciiTheme="minorHAnsi" w:eastAsiaTheme="minorEastAsia" w:hAnsiTheme="minorHAnsi" w:cstheme="minorBidi"/>
          <w:b w:val="0"/>
          <w:sz w:val="22"/>
          <w:szCs w:val="22"/>
        </w:rPr>
      </w:pPr>
      <w:hyperlink w:anchor="_Toc83199578" w:history="1">
        <w:r w:rsidR="00A90AA1" w:rsidRPr="00EA120A">
          <w:rPr>
            <w:rStyle w:val="Hyperlink"/>
          </w:rPr>
          <w:t>2</w:t>
        </w:r>
        <w:r w:rsidR="00A90AA1">
          <w:rPr>
            <w:rFonts w:asciiTheme="minorHAnsi" w:eastAsiaTheme="minorEastAsia" w:hAnsiTheme="minorHAnsi" w:cstheme="minorBidi"/>
            <w:b w:val="0"/>
            <w:sz w:val="22"/>
            <w:szCs w:val="22"/>
          </w:rPr>
          <w:tab/>
        </w:r>
        <w:r w:rsidR="00A90AA1" w:rsidRPr="00EA120A">
          <w:rPr>
            <w:rStyle w:val="Hyperlink"/>
          </w:rPr>
          <w:t>Anti-racism</w:t>
        </w:r>
        <w:r w:rsidR="00A90AA1">
          <w:rPr>
            <w:webHidden/>
          </w:rPr>
          <w:tab/>
        </w:r>
        <w:r w:rsidR="00A90AA1">
          <w:rPr>
            <w:webHidden/>
          </w:rPr>
          <w:fldChar w:fldCharType="begin"/>
        </w:r>
        <w:r w:rsidR="00A90AA1">
          <w:rPr>
            <w:webHidden/>
          </w:rPr>
          <w:instrText xml:space="preserve"> PAGEREF _Toc83199578 \h </w:instrText>
        </w:r>
        <w:r w:rsidR="00A90AA1">
          <w:rPr>
            <w:webHidden/>
          </w:rPr>
        </w:r>
        <w:r w:rsidR="00A90AA1">
          <w:rPr>
            <w:webHidden/>
          </w:rPr>
          <w:fldChar w:fldCharType="separate"/>
        </w:r>
        <w:r w:rsidR="00A90AA1">
          <w:rPr>
            <w:webHidden/>
          </w:rPr>
          <w:t>3</w:t>
        </w:r>
        <w:r w:rsidR="00A90AA1">
          <w:rPr>
            <w:webHidden/>
          </w:rPr>
          <w:fldChar w:fldCharType="end"/>
        </w:r>
      </w:hyperlink>
    </w:p>
    <w:p w14:paraId="4A2C879A" w14:textId="0B1452BB" w:rsidR="00A90AA1" w:rsidRDefault="00485419">
      <w:pPr>
        <w:pStyle w:val="TOC1"/>
        <w:rPr>
          <w:rFonts w:asciiTheme="minorHAnsi" w:eastAsiaTheme="minorEastAsia" w:hAnsiTheme="minorHAnsi" w:cstheme="minorBidi"/>
          <w:b w:val="0"/>
          <w:sz w:val="22"/>
          <w:szCs w:val="22"/>
        </w:rPr>
      </w:pPr>
      <w:hyperlink w:anchor="_Toc83199579" w:history="1">
        <w:r w:rsidR="00A90AA1" w:rsidRPr="00EA120A">
          <w:rPr>
            <w:rStyle w:val="Hyperlink"/>
          </w:rPr>
          <w:t>3</w:t>
        </w:r>
        <w:r w:rsidR="00A90AA1">
          <w:rPr>
            <w:rFonts w:asciiTheme="minorHAnsi" w:eastAsiaTheme="minorEastAsia" w:hAnsiTheme="minorHAnsi" w:cstheme="minorBidi"/>
            <w:b w:val="0"/>
            <w:sz w:val="22"/>
            <w:szCs w:val="22"/>
          </w:rPr>
          <w:tab/>
        </w:r>
        <w:r w:rsidR="00A90AA1" w:rsidRPr="00EA120A">
          <w:rPr>
            <w:rStyle w:val="Hyperlink"/>
          </w:rPr>
          <w:t>Racial Discrimination</w:t>
        </w:r>
        <w:r w:rsidR="00A90AA1">
          <w:rPr>
            <w:webHidden/>
          </w:rPr>
          <w:tab/>
        </w:r>
        <w:r w:rsidR="00A90AA1">
          <w:rPr>
            <w:webHidden/>
          </w:rPr>
          <w:fldChar w:fldCharType="begin"/>
        </w:r>
        <w:r w:rsidR="00A90AA1">
          <w:rPr>
            <w:webHidden/>
          </w:rPr>
          <w:instrText xml:space="preserve"> PAGEREF _Toc83199579 \h </w:instrText>
        </w:r>
        <w:r w:rsidR="00A90AA1">
          <w:rPr>
            <w:webHidden/>
          </w:rPr>
        </w:r>
        <w:r w:rsidR="00A90AA1">
          <w:rPr>
            <w:webHidden/>
          </w:rPr>
          <w:fldChar w:fldCharType="separate"/>
        </w:r>
        <w:r w:rsidR="00A90AA1">
          <w:rPr>
            <w:webHidden/>
          </w:rPr>
          <w:t>3</w:t>
        </w:r>
        <w:r w:rsidR="00A90AA1">
          <w:rPr>
            <w:webHidden/>
          </w:rPr>
          <w:fldChar w:fldCharType="end"/>
        </w:r>
      </w:hyperlink>
    </w:p>
    <w:p w14:paraId="295B0260" w14:textId="76090F40" w:rsidR="00A90AA1" w:rsidRDefault="00485419">
      <w:pPr>
        <w:pStyle w:val="TOC1"/>
        <w:rPr>
          <w:rFonts w:asciiTheme="minorHAnsi" w:eastAsiaTheme="minorEastAsia" w:hAnsiTheme="minorHAnsi" w:cstheme="minorBidi"/>
          <w:b w:val="0"/>
          <w:sz w:val="22"/>
          <w:szCs w:val="22"/>
        </w:rPr>
      </w:pPr>
      <w:hyperlink w:anchor="_Toc83199580" w:history="1">
        <w:r w:rsidR="00A90AA1" w:rsidRPr="00EA120A">
          <w:rPr>
            <w:rStyle w:val="Hyperlink"/>
          </w:rPr>
          <w:t>4</w:t>
        </w:r>
        <w:r w:rsidR="00A90AA1">
          <w:rPr>
            <w:rFonts w:asciiTheme="minorHAnsi" w:eastAsiaTheme="minorEastAsia" w:hAnsiTheme="minorHAnsi" w:cstheme="minorBidi"/>
            <w:b w:val="0"/>
            <w:sz w:val="22"/>
            <w:szCs w:val="22"/>
          </w:rPr>
          <w:tab/>
        </w:r>
        <w:r w:rsidR="00A90AA1" w:rsidRPr="00EA120A">
          <w:rPr>
            <w:rStyle w:val="Hyperlink"/>
          </w:rPr>
          <w:t>Harassment</w:t>
        </w:r>
        <w:r w:rsidR="00A90AA1">
          <w:rPr>
            <w:webHidden/>
          </w:rPr>
          <w:tab/>
        </w:r>
        <w:r w:rsidR="00A90AA1">
          <w:rPr>
            <w:webHidden/>
          </w:rPr>
          <w:fldChar w:fldCharType="begin"/>
        </w:r>
        <w:r w:rsidR="00A90AA1">
          <w:rPr>
            <w:webHidden/>
          </w:rPr>
          <w:instrText xml:space="preserve"> PAGEREF _Toc83199580 \h </w:instrText>
        </w:r>
        <w:r w:rsidR="00A90AA1">
          <w:rPr>
            <w:webHidden/>
          </w:rPr>
        </w:r>
        <w:r w:rsidR="00A90AA1">
          <w:rPr>
            <w:webHidden/>
          </w:rPr>
          <w:fldChar w:fldCharType="separate"/>
        </w:r>
        <w:r w:rsidR="00A90AA1">
          <w:rPr>
            <w:webHidden/>
          </w:rPr>
          <w:t>4</w:t>
        </w:r>
        <w:r w:rsidR="00A90AA1">
          <w:rPr>
            <w:webHidden/>
          </w:rPr>
          <w:fldChar w:fldCharType="end"/>
        </w:r>
      </w:hyperlink>
    </w:p>
    <w:p w14:paraId="2376F824" w14:textId="1580A84B" w:rsidR="00A90AA1" w:rsidRDefault="00485419">
      <w:pPr>
        <w:pStyle w:val="TOC1"/>
        <w:rPr>
          <w:rFonts w:asciiTheme="minorHAnsi" w:eastAsiaTheme="minorEastAsia" w:hAnsiTheme="minorHAnsi" w:cstheme="minorBidi"/>
          <w:b w:val="0"/>
          <w:sz w:val="22"/>
          <w:szCs w:val="22"/>
        </w:rPr>
      </w:pPr>
      <w:hyperlink w:anchor="_Toc83199581" w:history="1">
        <w:r w:rsidR="00A90AA1" w:rsidRPr="00EA120A">
          <w:rPr>
            <w:rStyle w:val="Hyperlink"/>
          </w:rPr>
          <w:t>5</w:t>
        </w:r>
        <w:r w:rsidR="00A90AA1">
          <w:rPr>
            <w:rFonts w:asciiTheme="minorHAnsi" w:eastAsiaTheme="minorEastAsia" w:hAnsiTheme="minorHAnsi" w:cstheme="minorBidi"/>
            <w:b w:val="0"/>
            <w:sz w:val="22"/>
            <w:szCs w:val="22"/>
          </w:rPr>
          <w:tab/>
        </w:r>
        <w:r w:rsidR="00A90AA1" w:rsidRPr="00EA120A">
          <w:rPr>
            <w:rStyle w:val="Hyperlink"/>
          </w:rPr>
          <w:t>Victimisation</w:t>
        </w:r>
        <w:r w:rsidR="00A90AA1">
          <w:rPr>
            <w:webHidden/>
          </w:rPr>
          <w:tab/>
        </w:r>
        <w:r w:rsidR="00A90AA1">
          <w:rPr>
            <w:webHidden/>
          </w:rPr>
          <w:fldChar w:fldCharType="begin"/>
        </w:r>
        <w:r w:rsidR="00A90AA1">
          <w:rPr>
            <w:webHidden/>
          </w:rPr>
          <w:instrText xml:space="preserve"> PAGEREF _Toc83199581 \h </w:instrText>
        </w:r>
        <w:r w:rsidR="00A90AA1">
          <w:rPr>
            <w:webHidden/>
          </w:rPr>
        </w:r>
        <w:r w:rsidR="00A90AA1">
          <w:rPr>
            <w:webHidden/>
          </w:rPr>
          <w:fldChar w:fldCharType="separate"/>
        </w:r>
        <w:r w:rsidR="00A90AA1">
          <w:rPr>
            <w:webHidden/>
          </w:rPr>
          <w:t>4</w:t>
        </w:r>
        <w:r w:rsidR="00A90AA1">
          <w:rPr>
            <w:webHidden/>
          </w:rPr>
          <w:fldChar w:fldCharType="end"/>
        </w:r>
      </w:hyperlink>
    </w:p>
    <w:p w14:paraId="261A39B2" w14:textId="028F01D4" w:rsidR="00A90AA1" w:rsidRDefault="00485419">
      <w:pPr>
        <w:pStyle w:val="TOC1"/>
        <w:rPr>
          <w:rFonts w:asciiTheme="minorHAnsi" w:eastAsiaTheme="minorEastAsia" w:hAnsiTheme="minorHAnsi" w:cstheme="minorBidi"/>
          <w:b w:val="0"/>
          <w:sz w:val="22"/>
          <w:szCs w:val="22"/>
        </w:rPr>
      </w:pPr>
      <w:hyperlink w:anchor="_Toc83199582" w:history="1">
        <w:r w:rsidR="00A90AA1" w:rsidRPr="00EA120A">
          <w:rPr>
            <w:rStyle w:val="Hyperlink"/>
          </w:rPr>
          <w:t>6</w:t>
        </w:r>
        <w:r w:rsidR="00A90AA1">
          <w:rPr>
            <w:rFonts w:asciiTheme="minorHAnsi" w:eastAsiaTheme="minorEastAsia" w:hAnsiTheme="minorHAnsi" w:cstheme="minorBidi"/>
            <w:b w:val="0"/>
            <w:sz w:val="22"/>
            <w:szCs w:val="22"/>
          </w:rPr>
          <w:tab/>
        </w:r>
        <w:r w:rsidR="00A90AA1" w:rsidRPr="00EA120A">
          <w:rPr>
            <w:rStyle w:val="Hyperlink"/>
          </w:rPr>
          <w:t>Bystander</w:t>
        </w:r>
        <w:r w:rsidR="00A90AA1">
          <w:rPr>
            <w:webHidden/>
          </w:rPr>
          <w:tab/>
        </w:r>
        <w:r w:rsidR="00A90AA1">
          <w:rPr>
            <w:webHidden/>
          </w:rPr>
          <w:fldChar w:fldCharType="begin"/>
        </w:r>
        <w:r w:rsidR="00A90AA1">
          <w:rPr>
            <w:webHidden/>
          </w:rPr>
          <w:instrText xml:space="preserve"> PAGEREF _Toc83199582 \h </w:instrText>
        </w:r>
        <w:r w:rsidR="00A90AA1">
          <w:rPr>
            <w:webHidden/>
          </w:rPr>
        </w:r>
        <w:r w:rsidR="00A90AA1">
          <w:rPr>
            <w:webHidden/>
          </w:rPr>
          <w:fldChar w:fldCharType="separate"/>
        </w:r>
        <w:r w:rsidR="00A90AA1">
          <w:rPr>
            <w:webHidden/>
          </w:rPr>
          <w:t>4</w:t>
        </w:r>
        <w:r w:rsidR="00A90AA1">
          <w:rPr>
            <w:webHidden/>
          </w:rPr>
          <w:fldChar w:fldCharType="end"/>
        </w:r>
      </w:hyperlink>
    </w:p>
    <w:p w14:paraId="5724397B" w14:textId="297FEBC5" w:rsidR="00A90AA1" w:rsidRDefault="00485419">
      <w:pPr>
        <w:pStyle w:val="TOC1"/>
        <w:rPr>
          <w:rFonts w:asciiTheme="minorHAnsi" w:eastAsiaTheme="minorEastAsia" w:hAnsiTheme="minorHAnsi" w:cstheme="minorBidi"/>
          <w:b w:val="0"/>
          <w:sz w:val="22"/>
          <w:szCs w:val="22"/>
        </w:rPr>
      </w:pPr>
      <w:hyperlink w:anchor="_Toc83199583" w:history="1">
        <w:r w:rsidR="00A90AA1" w:rsidRPr="00EA120A">
          <w:rPr>
            <w:rStyle w:val="Hyperlink"/>
          </w:rPr>
          <w:t>7</w:t>
        </w:r>
        <w:r w:rsidR="00A90AA1">
          <w:rPr>
            <w:rFonts w:asciiTheme="minorHAnsi" w:eastAsiaTheme="minorEastAsia" w:hAnsiTheme="minorHAnsi" w:cstheme="minorBidi"/>
            <w:b w:val="0"/>
            <w:sz w:val="22"/>
            <w:szCs w:val="22"/>
          </w:rPr>
          <w:tab/>
        </w:r>
        <w:r w:rsidR="00A90AA1" w:rsidRPr="00EA120A">
          <w:rPr>
            <w:rStyle w:val="Hyperlink"/>
          </w:rPr>
          <w:t>Trauma-informed approach</w:t>
        </w:r>
        <w:r w:rsidR="00A90AA1">
          <w:rPr>
            <w:webHidden/>
          </w:rPr>
          <w:tab/>
        </w:r>
        <w:r w:rsidR="00A90AA1">
          <w:rPr>
            <w:webHidden/>
          </w:rPr>
          <w:fldChar w:fldCharType="begin"/>
        </w:r>
        <w:r w:rsidR="00A90AA1">
          <w:rPr>
            <w:webHidden/>
          </w:rPr>
          <w:instrText xml:space="preserve"> PAGEREF _Toc83199583 \h </w:instrText>
        </w:r>
        <w:r w:rsidR="00A90AA1">
          <w:rPr>
            <w:webHidden/>
          </w:rPr>
        </w:r>
        <w:r w:rsidR="00A90AA1">
          <w:rPr>
            <w:webHidden/>
          </w:rPr>
          <w:fldChar w:fldCharType="separate"/>
        </w:r>
        <w:r w:rsidR="00A90AA1">
          <w:rPr>
            <w:webHidden/>
          </w:rPr>
          <w:t>5</w:t>
        </w:r>
        <w:r w:rsidR="00A90AA1">
          <w:rPr>
            <w:webHidden/>
          </w:rPr>
          <w:fldChar w:fldCharType="end"/>
        </w:r>
      </w:hyperlink>
    </w:p>
    <w:p w14:paraId="23BDF907" w14:textId="1E58E2B8" w:rsidR="00A90AA1" w:rsidRDefault="00485419">
      <w:pPr>
        <w:pStyle w:val="TOC1"/>
        <w:rPr>
          <w:rFonts w:asciiTheme="minorHAnsi" w:eastAsiaTheme="minorEastAsia" w:hAnsiTheme="minorHAnsi" w:cstheme="minorBidi"/>
          <w:b w:val="0"/>
          <w:sz w:val="22"/>
          <w:szCs w:val="22"/>
        </w:rPr>
      </w:pPr>
      <w:hyperlink w:anchor="_Toc83199584" w:history="1">
        <w:r w:rsidR="00A90AA1" w:rsidRPr="00EA120A">
          <w:rPr>
            <w:rStyle w:val="Hyperlink"/>
          </w:rPr>
          <w:t>8</w:t>
        </w:r>
        <w:r w:rsidR="00A90AA1">
          <w:rPr>
            <w:rFonts w:asciiTheme="minorHAnsi" w:eastAsiaTheme="minorEastAsia" w:hAnsiTheme="minorHAnsi" w:cstheme="minorBidi"/>
            <w:b w:val="0"/>
            <w:sz w:val="22"/>
            <w:szCs w:val="22"/>
          </w:rPr>
          <w:tab/>
        </w:r>
        <w:r w:rsidR="00A90AA1" w:rsidRPr="00EA120A">
          <w:rPr>
            <w:rStyle w:val="Hyperlink"/>
          </w:rPr>
          <w:t>Supervisors</w:t>
        </w:r>
        <w:r w:rsidR="00A90AA1">
          <w:rPr>
            <w:webHidden/>
          </w:rPr>
          <w:tab/>
        </w:r>
        <w:r w:rsidR="00A90AA1">
          <w:rPr>
            <w:webHidden/>
          </w:rPr>
          <w:fldChar w:fldCharType="begin"/>
        </w:r>
        <w:r w:rsidR="00A90AA1">
          <w:rPr>
            <w:webHidden/>
          </w:rPr>
          <w:instrText xml:space="preserve"> PAGEREF _Toc83199584 \h </w:instrText>
        </w:r>
        <w:r w:rsidR="00A90AA1">
          <w:rPr>
            <w:webHidden/>
          </w:rPr>
        </w:r>
        <w:r w:rsidR="00A90AA1">
          <w:rPr>
            <w:webHidden/>
          </w:rPr>
          <w:fldChar w:fldCharType="separate"/>
        </w:r>
        <w:r w:rsidR="00A90AA1">
          <w:rPr>
            <w:webHidden/>
          </w:rPr>
          <w:t>5</w:t>
        </w:r>
        <w:r w:rsidR="00A90AA1">
          <w:rPr>
            <w:webHidden/>
          </w:rPr>
          <w:fldChar w:fldCharType="end"/>
        </w:r>
      </w:hyperlink>
    </w:p>
    <w:p w14:paraId="4A07571C" w14:textId="63ACBF87" w:rsidR="00A90AA1" w:rsidRDefault="00485419">
      <w:pPr>
        <w:pStyle w:val="TOC1"/>
        <w:rPr>
          <w:rFonts w:asciiTheme="minorHAnsi" w:eastAsiaTheme="minorEastAsia" w:hAnsiTheme="minorHAnsi" w:cstheme="minorBidi"/>
          <w:b w:val="0"/>
          <w:sz w:val="22"/>
          <w:szCs w:val="22"/>
        </w:rPr>
      </w:pPr>
      <w:hyperlink w:anchor="_Toc83199585" w:history="1">
        <w:r w:rsidR="00A90AA1" w:rsidRPr="00EA120A">
          <w:rPr>
            <w:rStyle w:val="Hyperlink"/>
          </w:rPr>
          <w:t>9</w:t>
        </w:r>
        <w:r w:rsidR="00A90AA1">
          <w:rPr>
            <w:rFonts w:asciiTheme="minorHAnsi" w:eastAsiaTheme="minorEastAsia" w:hAnsiTheme="minorHAnsi" w:cstheme="minorBidi"/>
            <w:b w:val="0"/>
            <w:sz w:val="22"/>
            <w:szCs w:val="22"/>
          </w:rPr>
          <w:tab/>
        </w:r>
        <w:r w:rsidR="00A90AA1" w:rsidRPr="00EA120A">
          <w:rPr>
            <w:rStyle w:val="Hyperlink"/>
          </w:rPr>
          <w:t>Target (of racism)</w:t>
        </w:r>
        <w:r w:rsidR="00A90AA1">
          <w:rPr>
            <w:webHidden/>
          </w:rPr>
          <w:tab/>
        </w:r>
        <w:r w:rsidR="00A90AA1">
          <w:rPr>
            <w:webHidden/>
          </w:rPr>
          <w:fldChar w:fldCharType="begin"/>
        </w:r>
        <w:r w:rsidR="00A90AA1">
          <w:rPr>
            <w:webHidden/>
          </w:rPr>
          <w:instrText xml:space="preserve"> PAGEREF _Toc83199585 \h </w:instrText>
        </w:r>
        <w:r w:rsidR="00A90AA1">
          <w:rPr>
            <w:webHidden/>
          </w:rPr>
        </w:r>
        <w:r w:rsidR="00A90AA1">
          <w:rPr>
            <w:webHidden/>
          </w:rPr>
          <w:fldChar w:fldCharType="separate"/>
        </w:r>
        <w:r w:rsidR="00A90AA1">
          <w:rPr>
            <w:webHidden/>
          </w:rPr>
          <w:t>5</w:t>
        </w:r>
        <w:r w:rsidR="00A90AA1">
          <w:rPr>
            <w:webHidden/>
          </w:rPr>
          <w:fldChar w:fldCharType="end"/>
        </w:r>
      </w:hyperlink>
    </w:p>
    <w:p w14:paraId="16A5B7A6" w14:textId="59C1AAF0" w:rsidR="00A90AA1" w:rsidRDefault="00485419">
      <w:pPr>
        <w:pStyle w:val="TOC1"/>
        <w:rPr>
          <w:rFonts w:asciiTheme="minorHAnsi" w:eastAsiaTheme="minorEastAsia" w:hAnsiTheme="minorHAnsi" w:cstheme="minorBidi"/>
          <w:b w:val="0"/>
          <w:sz w:val="22"/>
          <w:szCs w:val="22"/>
        </w:rPr>
      </w:pPr>
      <w:hyperlink w:anchor="_Toc83199586" w:history="1">
        <w:r w:rsidR="00A90AA1" w:rsidRPr="00EA120A">
          <w:rPr>
            <w:rStyle w:val="Hyperlink"/>
          </w:rPr>
          <w:t>10</w:t>
        </w:r>
        <w:r w:rsidR="00A90AA1">
          <w:rPr>
            <w:rFonts w:asciiTheme="minorHAnsi" w:eastAsiaTheme="minorEastAsia" w:hAnsiTheme="minorHAnsi" w:cstheme="minorBidi"/>
            <w:b w:val="0"/>
            <w:sz w:val="22"/>
            <w:szCs w:val="22"/>
          </w:rPr>
          <w:tab/>
        </w:r>
        <w:r w:rsidR="00A90AA1" w:rsidRPr="00EA120A">
          <w:rPr>
            <w:rStyle w:val="Hyperlink"/>
          </w:rPr>
          <w:t>Endnotes</w:t>
        </w:r>
        <w:r w:rsidR="00A90AA1">
          <w:rPr>
            <w:webHidden/>
          </w:rPr>
          <w:tab/>
        </w:r>
        <w:r w:rsidR="00A90AA1">
          <w:rPr>
            <w:webHidden/>
          </w:rPr>
          <w:fldChar w:fldCharType="begin"/>
        </w:r>
        <w:r w:rsidR="00A90AA1">
          <w:rPr>
            <w:webHidden/>
          </w:rPr>
          <w:instrText xml:space="preserve"> PAGEREF _Toc83199586 \h </w:instrText>
        </w:r>
        <w:r w:rsidR="00A90AA1">
          <w:rPr>
            <w:webHidden/>
          </w:rPr>
        </w:r>
        <w:r w:rsidR="00A90AA1">
          <w:rPr>
            <w:webHidden/>
          </w:rPr>
          <w:fldChar w:fldCharType="separate"/>
        </w:r>
        <w:r w:rsidR="00A90AA1">
          <w:rPr>
            <w:webHidden/>
          </w:rPr>
          <w:t>5</w:t>
        </w:r>
        <w:r w:rsidR="00A90AA1">
          <w:rPr>
            <w:webHidden/>
          </w:rPr>
          <w:fldChar w:fldCharType="end"/>
        </w:r>
      </w:hyperlink>
    </w:p>
    <w:p w14:paraId="747C650A" w14:textId="6E83130C" w:rsidR="003026A0" w:rsidRDefault="000B5B68" w:rsidP="00A27ABE">
      <w:pPr>
        <w:pStyle w:val="Heading1"/>
      </w:pPr>
      <w:r w:rsidRPr="000465F1">
        <w:fldChar w:fldCharType="end"/>
      </w:r>
      <w:bookmarkStart w:id="1" w:name="_Toc83199577"/>
      <w:bookmarkStart w:id="2" w:name="_Toc207761830"/>
      <w:bookmarkStart w:id="3" w:name="_Toc209578266"/>
      <w:bookmarkStart w:id="4" w:name="_Toc209941766"/>
      <w:r w:rsidR="006571F2">
        <w:t>Racism</w:t>
      </w:r>
      <w:bookmarkEnd w:id="1"/>
    </w:p>
    <w:p w14:paraId="77203120" w14:textId="77777777" w:rsidR="006571F2" w:rsidRDefault="006571F2" w:rsidP="006571F2">
      <w:r>
        <w:t xml:space="preserve">Racism takes many forms and can happen in many places. It includes prejudice, discrimination or hatred directed at someone because of their colour, </w:t>
      </w:r>
      <w:proofErr w:type="gramStart"/>
      <w:r>
        <w:t>ethnicity</w:t>
      </w:r>
      <w:proofErr w:type="gramEnd"/>
      <w:r>
        <w:t xml:space="preserve"> or national origin. People often associate racism with acts of abuse or harassment. However, it doesn’t need to involve violent or intimidating behaviour. </w:t>
      </w:r>
    </w:p>
    <w:p w14:paraId="290998FB" w14:textId="39A55A2E" w:rsidR="006571F2" w:rsidRDefault="006571F2" w:rsidP="006571F2">
      <w:r>
        <w:t xml:space="preserve">Racism can be revealed through people’s actions as well as their attitudes. It can also be reflected in systems and institutions that operate in ways that lead to unequal outcomes. Racism is more than just words, </w:t>
      </w:r>
      <w:proofErr w:type="gramStart"/>
      <w:r>
        <w:t>beliefs</w:t>
      </w:r>
      <w:proofErr w:type="gramEnd"/>
      <w:r>
        <w:t xml:space="preserve"> and actions. It includes all the barriers that prevent people from enjoying dignity and equality because of their race.</w:t>
      </w:r>
      <w:r w:rsidR="002F2B28">
        <w:rPr>
          <w:rStyle w:val="EndnoteReference"/>
        </w:rPr>
        <w:endnoteReference w:id="2"/>
      </w:r>
      <w:r>
        <w:t xml:space="preserve"> </w:t>
      </w:r>
    </w:p>
    <w:p w14:paraId="703E8E80" w14:textId="24D09EF5" w:rsidR="006571F2" w:rsidRDefault="006571F2" w:rsidP="006571F2">
      <w:r>
        <w:t>Racism can be:</w:t>
      </w:r>
    </w:p>
    <w:p w14:paraId="0DE273F5" w14:textId="55723CF1" w:rsidR="006571F2" w:rsidRDefault="006571F2" w:rsidP="006571F2">
      <w:pPr>
        <w:pStyle w:val="ListBullet"/>
      </w:pPr>
      <w:r w:rsidRPr="006571F2">
        <w:rPr>
          <w:b/>
          <w:bCs/>
        </w:rPr>
        <w:t>Interpersonal racism</w:t>
      </w:r>
      <w:r w:rsidRPr="006571F2">
        <w:t xml:space="preserve"> – </w:t>
      </w:r>
      <w:r w:rsidR="00DE78CE">
        <w:t xml:space="preserve">this </w:t>
      </w:r>
      <w:r w:rsidRPr="006571F2">
        <w:t>occurs during interactions between individuals and can include, making negative comments about a particular ethnic group in person or online, calling others racist names, and bullying, hassling or intimidating others because of their race.</w:t>
      </w:r>
    </w:p>
    <w:p w14:paraId="61C5577B" w14:textId="17817559" w:rsidR="006571F2" w:rsidRDefault="006571F2" w:rsidP="006571F2">
      <w:pPr>
        <w:pStyle w:val="ListBullet"/>
      </w:pPr>
      <w:r w:rsidRPr="006571F2">
        <w:rPr>
          <w:b/>
          <w:bCs/>
        </w:rPr>
        <w:t>Institutional racism</w:t>
      </w:r>
      <w:r>
        <w:t xml:space="preserve"> - </w:t>
      </w:r>
      <w:r w:rsidRPr="006571F2">
        <w:t xml:space="preserve">encompasses the policies, practices and procedures that inform and direct the everyday operation of organisations, </w:t>
      </w:r>
      <w:proofErr w:type="gramStart"/>
      <w:r w:rsidRPr="006571F2">
        <w:t>businesses</w:t>
      </w:r>
      <w:proofErr w:type="gramEnd"/>
      <w:r w:rsidRPr="006571F2">
        <w:t xml:space="preserve"> and enterprises.</w:t>
      </w:r>
      <w:r w:rsidR="0038387B">
        <w:rPr>
          <w:rStyle w:val="EndnoteReference"/>
        </w:rPr>
        <w:endnoteReference w:id="3"/>
      </w:r>
      <w:r w:rsidRPr="006571F2">
        <w:t xml:space="preserve">  An example of this would be an organisation banning the use of swimming caps created specifically for individuals with </w:t>
      </w:r>
      <w:r w:rsidR="00EF45CA">
        <w:t>b</w:t>
      </w:r>
      <w:r w:rsidRPr="006571F2">
        <w:t>lack hair, as enforcement of such</w:t>
      </w:r>
      <w:r w:rsidR="003E0157">
        <w:t xml:space="preserve"> a </w:t>
      </w:r>
      <w:r w:rsidRPr="006571F2">
        <w:lastRenderedPageBreak/>
        <w:t xml:space="preserve">rule prevents and </w:t>
      </w:r>
      <w:r w:rsidR="008301AD" w:rsidRPr="006571F2">
        <w:t>ex</w:t>
      </w:r>
      <w:r w:rsidR="008301AD">
        <w:t>c</w:t>
      </w:r>
      <w:r w:rsidR="008301AD" w:rsidRPr="006571F2">
        <w:t>lu</w:t>
      </w:r>
      <w:r w:rsidR="008301AD">
        <w:t>de</w:t>
      </w:r>
      <w:r w:rsidR="008301AD" w:rsidRPr="006571F2">
        <w:t>s</w:t>
      </w:r>
      <w:r w:rsidRPr="006571F2">
        <w:t xml:space="preserve"> the participation of members from </w:t>
      </w:r>
      <w:r w:rsidR="00490C29">
        <w:t xml:space="preserve">some </w:t>
      </w:r>
      <w:r w:rsidRPr="006571F2">
        <w:t>culturally diverse communities in sports.</w:t>
      </w:r>
      <w:r w:rsidR="0038387B">
        <w:rPr>
          <w:rStyle w:val="EndnoteReference"/>
        </w:rPr>
        <w:endnoteReference w:id="4"/>
      </w:r>
    </w:p>
    <w:p w14:paraId="767084E8" w14:textId="62F9B130" w:rsidR="006571F2" w:rsidRDefault="006571F2" w:rsidP="006571F2">
      <w:pPr>
        <w:pStyle w:val="ListBullet"/>
      </w:pPr>
      <w:r w:rsidRPr="006571F2">
        <w:rPr>
          <w:b/>
          <w:bCs/>
        </w:rPr>
        <w:t>Systemic racism</w:t>
      </w:r>
      <w:r>
        <w:t xml:space="preserve"> - refers to the history, ideology, culture and interactions of institutions and policies that work together to perpetuate inequity. It describes the way in which institutions and structures fail to provide adequate service provision and equal opportunities to people because of their racial or cultural background. Systemic racism is responsible for </w:t>
      </w:r>
      <w:r w:rsidR="00305C16">
        <w:t xml:space="preserve">certain </w:t>
      </w:r>
      <w:r>
        <w:t>communities experiencing poor life outcomes, lower pay, and less opportunities for advancement within leadership positions.</w:t>
      </w:r>
      <w:r w:rsidR="0038387B">
        <w:rPr>
          <w:rStyle w:val="EndnoteReference"/>
        </w:rPr>
        <w:endnoteReference w:id="5"/>
      </w:r>
      <w:r>
        <w:t xml:space="preserve">  Sometimes groups and organisations can have rules that seem to be fair to everyone, but they </w:t>
      </w:r>
      <w:proofErr w:type="gramStart"/>
      <w:r>
        <w:t>actually make</w:t>
      </w:r>
      <w:proofErr w:type="gramEnd"/>
      <w:r>
        <w:t xml:space="preserve"> things more difficult for people from particular cultural or ethnic backgrounds. For example, when an organisation has a policy of not hiring people who have been educated at an overseas school or university.</w:t>
      </w:r>
      <w:r w:rsidR="0038387B">
        <w:rPr>
          <w:rStyle w:val="EndnoteReference"/>
        </w:rPr>
        <w:endnoteReference w:id="6"/>
      </w:r>
    </w:p>
    <w:p w14:paraId="11B561AB" w14:textId="1B71D5A9" w:rsidR="006571F2" w:rsidRDefault="006571F2" w:rsidP="006571F2">
      <w:pPr>
        <w:pStyle w:val="ListBullet"/>
        <w:numPr>
          <w:ilvl w:val="0"/>
          <w:numId w:val="0"/>
        </w:numPr>
        <w:ind w:left="1094" w:hanging="737"/>
      </w:pPr>
    </w:p>
    <w:p w14:paraId="21EAA080" w14:textId="6FB54E7D" w:rsidR="002F2B28" w:rsidRDefault="002F2B28" w:rsidP="002F2B28">
      <w:pPr>
        <w:pStyle w:val="Heading1"/>
      </w:pPr>
      <w:bookmarkStart w:id="5" w:name="_Toc83199578"/>
      <w:r>
        <w:t>Anti-racism</w:t>
      </w:r>
      <w:bookmarkEnd w:id="5"/>
    </w:p>
    <w:p w14:paraId="6EB4EA4A" w14:textId="3622E3D2" w:rsidR="002F2B28" w:rsidRDefault="002F2B28" w:rsidP="002F2B28">
      <w:r w:rsidRPr="002F2B28">
        <w:t>Anti-racism is an active process, unlike the passive stance of ‘non-racism’.</w:t>
      </w:r>
      <w:r w:rsidR="00F07374">
        <w:t xml:space="preserve"> </w:t>
      </w:r>
      <w:r w:rsidR="00397BFF">
        <w:t>A</w:t>
      </w:r>
      <w:r w:rsidRPr="002F2B28">
        <w:t xml:space="preserve">nti-racism work requires consistent, </w:t>
      </w:r>
      <w:proofErr w:type="gramStart"/>
      <w:r w:rsidRPr="002F2B28">
        <w:t>committed</w:t>
      </w:r>
      <w:proofErr w:type="gramEnd"/>
      <w:r w:rsidRPr="002F2B28">
        <w:t xml:space="preserve"> and targeted action and attention. Racism operates at systemic, institutional, </w:t>
      </w:r>
      <w:proofErr w:type="gramStart"/>
      <w:r w:rsidRPr="002F2B28">
        <w:t>interpersonal</w:t>
      </w:r>
      <w:proofErr w:type="gramEnd"/>
      <w:r w:rsidRPr="002F2B28">
        <w:t xml:space="preserve"> and individual levels. Typically, </w:t>
      </w:r>
      <w:proofErr w:type="gramStart"/>
      <w:r w:rsidRPr="002F2B28">
        <w:t>individual</w:t>
      </w:r>
      <w:proofErr w:type="gramEnd"/>
      <w:r w:rsidRPr="002F2B28">
        <w:t xml:space="preserve"> and interpersonal racism receives more focus than institutional </w:t>
      </w:r>
      <w:r w:rsidR="00397BFF">
        <w:t xml:space="preserve">and </w:t>
      </w:r>
      <w:r w:rsidRPr="002F2B28">
        <w:t>systemic racism, and as a result deeper, systemic racial injustice continues to flourish. Anti-racism involves focusing on systemic racism.</w:t>
      </w:r>
      <w:r w:rsidR="0038387B">
        <w:rPr>
          <w:rStyle w:val="EndnoteReference"/>
        </w:rPr>
        <w:endnoteReference w:id="7"/>
      </w:r>
    </w:p>
    <w:p w14:paraId="145C0A70" w14:textId="58331863" w:rsidR="002F2B28" w:rsidRDefault="002F2B28" w:rsidP="002F2B28">
      <w:pPr>
        <w:pStyle w:val="Heading1"/>
      </w:pPr>
      <w:bookmarkStart w:id="6" w:name="_Toc83199579"/>
      <w:r>
        <w:t>Racial Discrimination</w:t>
      </w:r>
      <w:bookmarkEnd w:id="6"/>
    </w:p>
    <w:p w14:paraId="2AE442C9" w14:textId="020712E3" w:rsidR="002F2B28" w:rsidRDefault="002F2B28" w:rsidP="002F2B28">
      <w:r>
        <w:t xml:space="preserve">Racial discrimination occurs when a person is treated less favourably, or not given the same opportunities, as others in a similar situation, because of their race, the country where they were born, their ethnic origin or their skin colour. The Racial Discrimination Act 1975 (RDA) </w:t>
      </w:r>
      <w:r w:rsidR="005F2F61">
        <w:t xml:space="preserve">for example </w:t>
      </w:r>
      <w:r>
        <w:t xml:space="preserve">makes it unlawful to discriminate against a person in Australia because of their race, colour, descent, national origin or ethnic origin, or immigrant status. The RDA protects people from racial discrimination in many areas of public life, including employment, education, getting or using services, </w:t>
      </w:r>
      <w:proofErr w:type="gramStart"/>
      <w:r>
        <w:t>renting</w:t>
      </w:r>
      <w:proofErr w:type="gramEnd"/>
      <w:r>
        <w:t xml:space="preserve"> or buying a house or unit, and accessing public places. </w:t>
      </w:r>
      <w:r w:rsidR="0038387B">
        <w:rPr>
          <w:rStyle w:val="EndnoteReference"/>
        </w:rPr>
        <w:endnoteReference w:id="8"/>
      </w:r>
    </w:p>
    <w:p w14:paraId="069819CC" w14:textId="74BCEA33" w:rsidR="002F2B28" w:rsidRDefault="002F2B28" w:rsidP="002F2B28">
      <w:r>
        <w:t>Racial hatred is also unlawful under the RDA. Racial hatred involves behaviour such as saying something in public that is reasonably likely to offend, insult, humiliate or intimidate a person or group because of their race, colour, or national or ethnic origin.</w:t>
      </w:r>
      <w:r w:rsidR="0038387B">
        <w:rPr>
          <w:rStyle w:val="EndnoteReference"/>
        </w:rPr>
        <w:endnoteReference w:id="9"/>
      </w:r>
      <w:r>
        <w:t xml:space="preserve">  </w:t>
      </w:r>
      <w:r w:rsidR="00397BFF" w:rsidRPr="009B02C4">
        <w:rPr>
          <w:lang w:eastAsia="en-GB"/>
        </w:rPr>
        <w:t>Some limited exemptions and exceptions apply</w:t>
      </w:r>
      <w:r w:rsidR="00397BFF">
        <w:rPr>
          <w:lang w:eastAsia="en-GB"/>
        </w:rPr>
        <w:t>.</w:t>
      </w:r>
    </w:p>
    <w:p w14:paraId="15A9F1B5" w14:textId="5D4D0429" w:rsidR="001023D2" w:rsidRDefault="001023D2" w:rsidP="00CE7E81">
      <w:pPr>
        <w:pStyle w:val="Heading1"/>
      </w:pPr>
      <w:bookmarkStart w:id="7" w:name="_Toc83199580"/>
      <w:r>
        <w:lastRenderedPageBreak/>
        <w:t>Harassment</w:t>
      </w:r>
      <w:bookmarkEnd w:id="7"/>
    </w:p>
    <w:p w14:paraId="4402C876" w14:textId="561AD70C" w:rsidR="009B02C4" w:rsidRPr="009B02C4" w:rsidRDefault="009B02C4" w:rsidP="00CE7E81">
      <w:pPr>
        <w:rPr>
          <w:lang w:eastAsia="en-GB"/>
        </w:rPr>
      </w:pPr>
      <w:r w:rsidRPr="009B02C4">
        <w:rPr>
          <w:lang w:eastAsia="en-GB"/>
        </w:rPr>
        <w:t xml:space="preserve">Harassment can be against the law when a person is treated less favourably </w:t>
      </w:r>
      <w:proofErr w:type="gramStart"/>
      <w:r w:rsidRPr="009B02C4">
        <w:rPr>
          <w:lang w:eastAsia="en-GB"/>
        </w:rPr>
        <w:t>on the basis of</w:t>
      </w:r>
      <w:proofErr w:type="gramEnd"/>
      <w:r w:rsidRPr="009B02C4">
        <w:rPr>
          <w:lang w:eastAsia="en-GB"/>
        </w:rPr>
        <w:t xml:space="preserve"> certain personal characteristics, such as race</w:t>
      </w:r>
      <w:r w:rsidR="00CE7E81">
        <w:rPr>
          <w:lang w:eastAsia="en-GB"/>
        </w:rPr>
        <w:t xml:space="preserve">. </w:t>
      </w:r>
      <w:r w:rsidRPr="009B02C4">
        <w:rPr>
          <w:lang w:eastAsia="en-GB"/>
        </w:rPr>
        <w:t>Some limited exemptions and exceptions apply.</w:t>
      </w:r>
    </w:p>
    <w:p w14:paraId="39D13128" w14:textId="77777777" w:rsidR="009B02C4" w:rsidRPr="009B02C4" w:rsidRDefault="009B02C4" w:rsidP="00CE7E81">
      <w:pPr>
        <w:rPr>
          <w:lang w:eastAsia="en-GB"/>
        </w:rPr>
      </w:pPr>
      <w:r w:rsidRPr="009B02C4">
        <w:rPr>
          <w:lang w:eastAsia="en-GB"/>
        </w:rPr>
        <w:t>Harassment can include behaviour such as:</w:t>
      </w:r>
    </w:p>
    <w:p w14:paraId="1A49785B" w14:textId="744486FA" w:rsidR="009B02C4" w:rsidRPr="009B02C4" w:rsidRDefault="009B02C4" w:rsidP="00FC4EFC">
      <w:pPr>
        <w:pStyle w:val="ListParagraph"/>
        <w:numPr>
          <w:ilvl w:val="0"/>
          <w:numId w:val="20"/>
        </w:numPr>
        <w:rPr>
          <w:lang w:eastAsia="en-GB"/>
        </w:rPr>
      </w:pPr>
      <w:r w:rsidRPr="009B02C4">
        <w:rPr>
          <w:lang w:eastAsia="en-GB"/>
        </w:rPr>
        <w:t xml:space="preserve">telling insulting jokes about </w:t>
      </w:r>
      <w:proofErr w:type="gramStart"/>
      <w:r w:rsidRPr="009B02C4">
        <w:rPr>
          <w:lang w:eastAsia="en-GB"/>
        </w:rPr>
        <w:t>particular racial</w:t>
      </w:r>
      <w:proofErr w:type="gramEnd"/>
      <w:r w:rsidRPr="009B02C4">
        <w:rPr>
          <w:lang w:eastAsia="en-GB"/>
        </w:rPr>
        <w:t xml:space="preserve"> groups</w:t>
      </w:r>
    </w:p>
    <w:p w14:paraId="46368A02" w14:textId="4B89EE6C" w:rsidR="009B02C4" w:rsidRPr="009B02C4" w:rsidRDefault="009B02C4" w:rsidP="00FC4EFC">
      <w:pPr>
        <w:pStyle w:val="ListParagraph"/>
        <w:numPr>
          <w:ilvl w:val="0"/>
          <w:numId w:val="20"/>
        </w:numPr>
        <w:rPr>
          <w:lang w:eastAsia="en-GB"/>
        </w:rPr>
      </w:pPr>
      <w:r w:rsidRPr="009B02C4">
        <w:rPr>
          <w:lang w:eastAsia="en-GB"/>
        </w:rPr>
        <w:t>making derogatory comments or taunts about someone’s race</w:t>
      </w:r>
      <w:r w:rsidR="00CE7E81">
        <w:rPr>
          <w:lang w:eastAsia="en-GB"/>
        </w:rPr>
        <w:t xml:space="preserve">. </w:t>
      </w:r>
    </w:p>
    <w:p w14:paraId="37CD810B" w14:textId="5C7F9A9E" w:rsidR="009B02C4" w:rsidRDefault="009B02C4" w:rsidP="00CE7E81">
      <w:pPr>
        <w:rPr>
          <w:lang w:eastAsia="en-GB"/>
        </w:rPr>
      </w:pPr>
      <w:r w:rsidRPr="009B02C4">
        <w:rPr>
          <w:lang w:eastAsia="en-GB"/>
        </w:rPr>
        <w:t>The law also has specific provisions relating to certain types of harassment</w:t>
      </w:r>
      <w:r w:rsidR="00642A91">
        <w:rPr>
          <w:lang w:eastAsia="en-GB"/>
        </w:rPr>
        <w:t>, including:</w:t>
      </w:r>
    </w:p>
    <w:p w14:paraId="5AEE0DB3" w14:textId="265B7D96" w:rsidR="006121CB" w:rsidRPr="009B02C4" w:rsidRDefault="00642A91" w:rsidP="00467997">
      <w:pPr>
        <w:pStyle w:val="ListParagraph"/>
        <w:numPr>
          <w:ilvl w:val="0"/>
          <w:numId w:val="20"/>
        </w:numPr>
        <w:rPr>
          <w:lang w:eastAsia="en-GB"/>
        </w:rPr>
      </w:pPr>
      <w:r>
        <w:rPr>
          <w:lang w:eastAsia="en-GB"/>
        </w:rPr>
        <w:t>o</w:t>
      </w:r>
      <w:r w:rsidR="006121CB">
        <w:rPr>
          <w:lang w:eastAsia="en-GB"/>
        </w:rPr>
        <w:t xml:space="preserve">ffensive behaviour based on racial hatred is against the law. Racial hatred is defined as something done in public that offends, insults, </w:t>
      </w:r>
      <w:proofErr w:type="gramStart"/>
      <w:r w:rsidR="006121CB">
        <w:rPr>
          <w:lang w:eastAsia="en-GB"/>
        </w:rPr>
        <w:t>humiliates</w:t>
      </w:r>
      <w:proofErr w:type="gramEnd"/>
      <w:r w:rsidR="006121CB">
        <w:rPr>
          <w:lang w:eastAsia="en-GB"/>
        </w:rPr>
        <w:t xml:space="preserve"> or intimidates a person or group of people because of their race, colour or national or ethnic origin. </w:t>
      </w:r>
    </w:p>
    <w:p w14:paraId="5E582A1C" w14:textId="77777777" w:rsidR="009B02C4" w:rsidRPr="009B02C4" w:rsidRDefault="009B02C4" w:rsidP="00CE7E81">
      <w:pPr>
        <w:rPr>
          <w:lang w:eastAsia="en-GB"/>
        </w:rPr>
      </w:pPr>
      <w:r w:rsidRPr="009B02C4">
        <w:rPr>
          <w:lang w:eastAsia="en-GB"/>
        </w:rPr>
        <w:t>A one-off incident can constitute harassment. All incidents of harassment require employers or managers to respond quickly and appropriately.</w:t>
      </w:r>
    </w:p>
    <w:p w14:paraId="4F21BA78" w14:textId="5BFB6063" w:rsidR="00FF1440" w:rsidRDefault="009B02C4" w:rsidP="009B02C4">
      <w:pPr>
        <w:rPr>
          <w:lang w:eastAsia="en-GB"/>
        </w:rPr>
      </w:pPr>
      <w:r w:rsidRPr="009B02C4">
        <w:rPr>
          <w:lang w:eastAsia="en-GB"/>
        </w:rPr>
        <w:t>Employers can also be held liable for harassment by their employees. This is called ‘vicarious liability’.</w:t>
      </w:r>
      <w:r w:rsidR="00BA6BC5">
        <w:rPr>
          <w:rStyle w:val="EndnoteReference"/>
          <w:lang w:eastAsia="en-GB"/>
        </w:rPr>
        <w:endnoteReference w:id="10"/>
      </w:r>
    </w:p>
    <w:p w14:paraId="4A89123F" w14:textId="77777777" w:rsidR="00305C16" w:rsidRDefault="00305C16" w:rsidP="00305C16">
      <w:pPr>
        <w:pStyle w:val="Heading1"/>
      </w:pPr>
      <w:bookmarkStart w:id="8" w:name="_Toc83199581"/>
      <w:r>
        <w:t>Victimisation</w:t>
      </w:r>
      <w:bookmarkEnd w:id="8"/>
    </w:p>
    <w:p w14:paraId="57E6C10E" w14:textId="55ADAB27" w:rsidR="00305C16" w:rsidRDefault="00305C16" w:rsidP="009B02C4">
      <w:r w:rsidRPr="00CE7E81">
        <w:rPr>
          <w:shd w:val="clear" w:color="auto" w:fill="FFFFFF"/>
          <w:lang w:eastAsia="en-GB"/>
        </w:rPr>
        <w:t>The legal definition of victimisation is when someone “subjects or threatens to subject the other person to any detriment”.</w:t>
      </w:r>
      <w:r>
        <w:rPr>
          <w:shd w:val="clear" w:color="auto" w:fill="FFFFFF"/>
          <w:lang w:eastAsia="en-GB"/>
        </w:rPr>
        <w:t xml:space="preserve"> </w:t>
      </w:r>
      <w:r>
        <w:t xml:space="preserve">Victimisation is treating someone badly or unfairly, or threatening to treat someone badly or unfairly, because they have asserted their rights under the law, made a complaint about discrimination or racial and religious vilification, helped someone else make a complaint, or it is believed they intend to make a complaint. Victimisation is against the law. </w:t>
      </w:r>
      <w:r>
        <w:rPr>
          <w:rStyle w:val="EndnoteReference"/>
        </w:rPr>
        <w:endnoteReference w:id="11"/>
      </w:r>
    </w:p>
    <w:p w14:paraId="1BC23D6A" w14:textId="5B56A998" w:rsidR="009B02C4" w:rsidRDefault="00AD7770" w:rsidP="006A3A84">
      <w:pPr>
        <w:pStyle w:val="Heading1"/>
      </w:pPr>
      <w:bookmarkStart w:id="9" w:name="_Toc83199582"/>
      <w:r>
        <w:t>Bystander</w:t>
      </w:r>
      <w:bookmarkEnd w:id="9"/>
      <w:r w:rsidR="009B02C4">
        <w:t xml:space="preserve"> </w:t>
      </w:r>
    </w:p>
    <w:p w14:paraId="7C12618E" w14:textId="028BD44F" w:rsidR="009B02C4" w:rsidRDefault="00F95F76" w:rsidP="00CE7E81">
      <w:r w:rsidRPr="002F2B28">
        <w:t>A person or persons, not directly involved as a target or perpetrator, who observes an act of racially motivated violence, discrimination or other unacceptable or offensive behaviour.</w:t>
      </w:r>
      <w:r>
        <w:rPr>
          <w:rStyle w:val="EndnoteReference"/>
        </w:rPr>
        <w:endnoteReference w:id="12"/>
      </w:r>
      <w:r w:rsidRPr="002F2B28">
        <w:t xml:space="preserve">  Although not actively partaking in racist conduct, bystanders have a choice to respond to these incidents. Bystander actions may in</w:t>
      </w:r>
      <w:r>
        <w:t>clude</w:t>
      </w:r>
      <w:r w:rsidRPr="002F2B28">
        <w:t xml:space="preserve"> aiming to stop the perpetrator of racism, reduc</w:t>
      </w:r>
      <w:r>
        <w:t>ing</w:t>
      </w:r>
      <w:r w:rsidRPr="002F2B28">
        <w:t xml:space="preserve"> its escalation, support</w:t>
      </w:r>
      <w:r>
        <w:t>ing</w:t>
      </w:r>
      <w:r w:rsidRPr="002F2B28">
        <w:t xml:space="preserve"> a target of racism, formally reporting the </w:t>
      </w:r>
      <w:proofErr w:type="gramStart"/>
      <w:r w:rsidRPr="002F2B28">
        <w:t>incident</w:t>
      </w:r>
      <w:proofErr w:type="gramEnd"/>
      <w:r w:rsidRPr="002F2B28">
        <w:t xml:space="preserve"> or seeking assistance from others.</w:t>
      </w:r>
      <w:r>
        <w:rPr>
          <w:rStyle w:val="EndnoteReference"/>
        </w:rPr>
        <w:endnoteReference w:id="13"/>
      </w:r>
      <w:r w:rsidRPr="002F2B28">
        <w:t xml:space="preserve">  Often, someone who chooses to take action in this instance is called an Upstander.</w:t>
      </w:r>
      <w:r>
        <w:rPr>
          <w:rStyle w:val="EndnoteReference"/>
        </w:rPr>
        <w:endnoteReference w:id="14"/>
      </w:r>
    </w:p>
    <w:p w14:paraId="01A847A7" w14:textId="5981E616" w:rsidR="009B02C4" w:rsidRDefault="00BA0FDE" w:rsidP="00BA0FDE">
      <w:pPr>
        <w:pStyle w:val="Heading1"/>
      </w:pPr>
      <w:bookmarkStart w:id="10" w:name="_Toc83199583"/>
      <w:r>
        <w:lastRenderedPageBreak/>
        <w:t>T</w:t>
      </w:r>
      <w:r w:rsidR="009B02C4">
        <w:t xml:space="preserve">rauma-informed </w:t>
      </w:r>
      <w:r w:rsidR="00792237">
        <w:t>approach</w:t>
      </w:r>
      <w:bookmarkEnd w:id="10"/>
    </w:p>
    <w:p w14:paraId="5E113115" w14:textId="77777777" w:rsidR="00093337" w:rsidRDefault="00BA0FDE" w:rsidP="009B02C4">
      <w:pPr>
        <w:rPr>
          <w:ins w:id="11" w:author="Jessica Durand" w:date="2021-10-18T11:25:00Z"/>
          <w:rFonts w:ascii="Arial" w:hAnsi="Arial"/>
          <w:bdr w:val="none" w:sz="0" w:space="0" w:color="auto" w:frame="1"/>
          <w:lang w:eastAsia="en-GB"/>
        </w:rPr>
      </w:pPr>
      <w:r w:rsidRPr="00BA0FDE">
        <w:rPr>
          <w:bdr w:val="none" w:sz="0" w:space="0" w:color="auto" w:frame="1"/>
          <w:lang w:eastAsia="en-GB"/>
        </w:rPr>
        <w:t>Trauma-</w:t>
      </w:r>
      <w:r w:rsidR="00F07374">
        <w:rPr>
          <w:bdr w:val="none" w:sz="0" w:space="0" w:color="auto" w:frame="1"/>
          <w:lang w:eastAsia="en-GB"/>
        </w:rPr>
        <w:t>i</w:t>
      </w:r>
      <w:r w:rsidRPr="00BA0FDE">
        <w:rPr>
          <w:bdr w:val="none" w:sz="0" w:space="0" w:color="auto" w:frame="1"/>
          <w:lang w:eastAsia="en-GB"/>
        </w:rPr>
        <w:t xml:space="preserve">nformed </w:t>
      </w:r>
      <w:r w:rsidR="00F07374">
        <w:rPr>
          <w:bdr w:val="none" w:sz="0" w:space="0" w:color="auto" w:frame="1"/>
          <w:lang w:eastAsia="en-GB"/>
        </w:rPr>
        <w:t>p</w:t>
      </w:r>
      <w:r w:rsidRPr="00BA0FDE">
        <w:rPr>
          <w:bdr w:val="none" w:sz="0" w:space="0" w:color="auto" w:frame="1"/>
          <w:lang w:eastAsia="en-GB"/>
        </w:rPr>
        <w:t xml:space="preserve">ractice is a strengths-based framework grounded in an understanding of and responsiveness to the impact of trauma, that emphasises physical, psychological, and emotional safety for everyone, and that creates opportunities for survivors </w:t>
      </w:r>
      <w:r w:rsidR="00F07374">
        <w:rPr>
          <w:bdr w:val="none" w:sz="0" w:space="0" w:color="auto" w:frame="1"/>
          <w:lang w:eastAsia="en-GB"/>
        </w:rPr>
        <w:t xml:space="preserve">of trauma </w:t>
      </w:r>
      <w:r w:rsidRPr="00BA0FDE">
        <w:rPr>
          <w:bdr w:val="none" w:sz="0" w:space="0" w:color="auto" w:frame="1"/>
          <w:lang w:eastAsia="en-GB"/>
        </w:rPr>
        <w:t>to rebuild a sense of control and empowerment</w:t>
      </w:r>
      <w:r w:rsidR="00993F00">
        <w:rPr>
          <w:rFonts w:ascii="Arial" w:hAnsi="Arial"/>
          <w:bdr w:val="none" w:sz="0" w:space="0" w:color="auto" w:frame="1"/>
          <w:lang w:eastAsia="en-GB"/>
        </w:rPr>
        <w:t>.</w:t>
      </w:r>
      <w:r w:rsidR="0025607B">
        <w:rPr>
          <w:rFonts w:ascii="Arial" w:hAnsi="Arial"/>
          <w:bdr w:val="none" w:sz="0" w:space="0" w:color="auto" w:frame="1"/>
          <w:lang w:eastAsia="en-GB"/>
        </w:rPr>
        <w:t xml:space="preserve"> </w:t>
      </w:r>
    </w:p>
    <w:p w14:paraId="0B056E11" w14:textId="5494ED6F" w:rsidR="009B02C4" w:rsidRPr="009B02C4" w:rsidRDefault="0025607B" w:rsidP="009B02C4">
      <w:r w:rsidRPr="004A6071">
        <w:rPr>
          <w:rFonts w:cs="Open Sans"/>
          <w:bdr w:val="none" w:sz="0" w:space="0" w:color="auto" w:frame="1"/>
          <w:lang w:eastAsia="en-GB"/>
        </w:rPr>
        <w:t xml:space="preserve">Becoming trauma-informed is about supporting people to feel safe </w:t>
      </w:r>
      <w:r w:rsidR="00DB7580" w:rsidRPr="004A6071">
        <w:rPr>
          <w:rFonts w:cs="Open Sans"/>
          <w:bdr w:val="none" w:sz="0" w:space="0" w:color="auto" w:frame="1"/>
          <w:lang w:eastAsia="en-GB"/>
        </w:rPr>
        <w:t xml:space="preserve">in their interactions with others in their environments. </w:t>
      </w:r>
      <w:r w:rsidR="00F54D4F" w:rsidRPr="004A6071">
        <w:rPr>
          <w:rFonts w:cs="Open Sans"/>
          <w:bdr w:val="none" w:sz="0" w:space="0" w:color="auto" w:frame="1"/>
          <w:lang w:eastAsia="en-GB"/>
        </w:rPr>
        <w:t>Trauma</w:t>
      </w:r>
      <w:r w:rsidR="004006C1">
        <w:rPr>
          <w:rFonts w:cs="Open Sans"/>
          <w:bdr w:val="none" w:sz="0" w:space="0" w:color="auto" w:frame="1"/>
          <w:lang w:eastAsia="en-GB"/>
        </w:rPr>
        <w:t>-</w:t>
      </w:r>
      <w:r w:rsidR="00F54D4F" w:rsidRPr="004A6071">
        <w:rPr>
          <w:rFonts w:cs="Open Sans"/>
          <w:bdr w:val="none" w:sz="0" w:space="0" w:color="auto" w:frame="1"/>
          <w:lang w:eastAsia="en-GB"/>
        </w:rPr>
        <w:t xml:space="preserve">informed approaches utilise meaningful collaboration </w:t>
      </w:r>
      <w:r w:rsidR="004006C1">
        <w:rPr>
          <w:rFonts w:cs="Open Sans"/>
          <w:bdr w:val="none" w:sz="0" w:space="0" w:color="auto" w:frame="1"/>
          <w:lang w:eastAsia="en-GB"/>
        </w:rPr>
        <w:t xml:space="preserve">with </w:t>
      </w:r>
      <w:r w:rsidR="00323F17">
        <w:rPr>
          <w:rFonts w:cs="Open Sans"/>
          <w:bdr w:val="none" w:sz="0" w:space="0" w:color="auto" w:frame="1"/>
          <w:lang w:eastAsia="en-GB"/>
        </w:rPr>
        <w:t>people who have experience</w:t>
      </w:r>
      <w:r w:rsidR="00AA1136">
        <w:rPr>
          <w:rFonts w:cs="Open Sans"/>
          <w:bdr w:val="none" w:sz="0" w:space="0" w:color="auto" w:frame="1"/>
          <w:lang w:eastAsia="en-GB"/>
        </w:rPr>
        <w:t>d</w:t>
      </w:r>
      <w:r w:rsidR="00323F17">
        <w:rPr>
          <w:rFonts w:cs="Open Sans"/>
          <w:bdr w:val="none" w:sz="0" w:space="0" w:color="auto" w:frame="1"/>
          <w:lang w:eastAsia="en-GB"/>
        </w:rPr>
        <w:t xml:space="preserve"> trauma, </w:t>
      </w:r>
      <w:r w:rsidR="00963880" w:rsidRPr="001938B6">
        <w:rPr>
          <w:rFonts w:cs="Open Sans"/>
          <w:bdr w:val="none" w:sz="0" w:space="0" w:color="auto" w:frame="1"/>
          <w:lang w:eastAsia="en-GB"/>
        </w:rPr>
        <w:t xml:space="preserve">to design </w:t>
      </w:r>
      <w:r w:rsidR="00A008D6" w:rsidRPr="001938B6">
        <w:rPr>
          <w:rFonts w:cs="Open Sans"/>
          <w:bdr w:val="none" w:sz="0" w:space="0" w:color="auto" w:frame="1"/>
          <w:lang w:eastAsia="en-GB"/>
        </w:rPr>
        <w:t xml:space="preserve">organisations which accommodate the vulnerabilities of trauma </w:t>
      </w:r>
      <w:r w:rsidR="008F1AD0" w:rsidRPr="008F1AD0">
        <w:rPr>
          <w:rFonts w:cs="Open Sans"/>
          <w:bdr w:val="none" w:sz="0" w:space="0" w:color="auto" w:frame="1"/>
          <w:lang w:eastAsia="en-GB"/>
        </w:rPr>
        <w:t>survivors and</w:t>
      </w:r>
      <w:r w:rsidR="00A008D6" w:rsidRPr="001938B6">
        <w:rPr>
          <w:rFonts w:cs="Open Sans"/>
          <w:bdr w:val="none" w:sz="0" w:space="0" w:color="auto" w:frame="1"/>
          <w:lang w:eastAsia="en-GB"/>
        </w:rPr>
        <w:t xml:space="preserve"> </w:t>
      </w:r>
      <w:r w:rsidR="00E639D3" w:rsidRPr="001938B6">
        <w:rPr>
          <w:rFonts w:cs="Open Sans"/>
          <w:bdr w:val="none" w:sz="0" w:space="0" w:color="auto" w:frame="1"/>
          <w:lang w:eastAsia="en-GB"/>
        </w:rPr>
        <w:t>minimise the risk of re-traumatisation.</w:t>
      </w:r>
      <w:r w:rsidR="00BA16AE">
        <w:rPr>
          <w:rStyle w:val="EndnoteReference"/>
          <w:bdr w:val="none" w:sz="0" w:space="0" w:color="auto" w:frame="1"/>
          <w:lang w:eastAsia="en-GB"/>
        </w:rPr>
        <w:endnoteReference w:id="15"/>
      </w:r>
      <w:r w:rsidR="008F1AD0">
        <w:rPr>
          <w:rFonts w:cs="Open Sans"/>
          <w:bdr w:val="none" w:sz="0" w:space="0" w:color="auto" w:frame="1"/>
          <w:lang w:eastAsia="en-GB"/>
        </w:rPr>
        <w:t xml:space="preserve"> </w:t>
      </w:r>
      <w:r w:rsidR="00DC0AB0">
        <w:rPr>
          <w:rFonts w:cs="Open Sans"/>
          <w:bdr w:val="none" w:sz="0" w:space="0" w:color="auto" w:frame="1"/>
          <w:lang w:eastAsia="en-GB"/>
        </w:rPr>
        <w:t xml:space="preserve">In regard to racial trauma, </w:t>
      </w:r>
      <w:r w:rsidR="00DC0AB0">
        <w:t>t</w:t>
      </w:r>
      <w:r w:rsidR="00993F00" w:rsidRPr="00F07374">
        <w:t>ypically</w:t>
      </w:r>
      <w:r w:rsidR="00DC0AB0">
        <w:t xml:space="preserve"> </w:t>
      </w:r>
      <w:r w:rsidR="00993F00">
        <w:t>this</w:t>
      </w:r>
      <w:r w:rsidR="00DC0AB0">
        <w:t xml:space="preserve"> would</w:t>
      </w:r>
      <w:r w:rsidR="00993F00">
        <w:t xml:space="preserve"> involve consultation with people who are the targets of racism and acting on their thoughts and ideas on how to address racism.  </w:t>
      </w:r>
    </w:p>
    <w:p w14:paraId="35547EF6" w14:textId="2CD17D24" w:rsidR="009B02C4" w:rsidRDefault="00993F00" w:rsidP="00F07374">
      <w:pPr>
        <w:pStyle w:val="Heading1"/>
      </w:pPr>
      <w:bookmarkStart w:id="18" w:name="_Toc83199584"/>
      <w:r>
        <w:t>Supervisors</w:t>
      </w:r>
      <w:bookmarkEnd w:id="18"/>
    </w:p>
    <w:p w14:paraId="726EF56B" w14:textId="23499503" w:rsidR="006571F2" w:rsidRDefault="00993F00" w:rsidP="006571F2">
      <w:r>
        <w:t xml:space="preserve">This covers a broad range of roles and responsibilities typically found in sporting organisations, such as coaches, officials, ground managers, classifiers, </w:t>
      </w:r>
      <w:proofErr w:type="gramStart"/>
      <w:r>
        <w:t>chaperones</w:t>
      </w:r>
      <w:proofErr w:type="gramEnd"/>
      <w:r>
        <w:t xml:space="preserve"> and other roles where supervision of participants is a requirement. </w:t>
      </w:r>
    </w:p>
    <w:p w14:paraId="58E66B01" w14:textId="4BEB03D3" w:rsidR="00055A75" w:rsidRDefault="00055A75" w:rsidP="00B73F00">
      <w:pPr>
        <w:pStyle w:val="Heading1"/>
      </w:pPr>
      <w:bookmarkStart w:id="19" w:name="_Toc83199585"/>
      <w:r>
        <w:t>Target</w:t>
      </w:r>
      <w:r w:rsidR="007A3192">
        <w:t xml:space="preserve"> (of racism)</w:t>
      </w:r>
      <w:bookmarkEnd w:id="19"/>
    </w:p>
    <w:p w14:paraId="1679EB28" w14:textId="433C80A8" w:rsidR="00055A75" w:rsidRDefault="00B73F00" w:rsidP="006571F2">
      <w:r>
        <w:t xml:space="preserve">The term ‘target’ of racism is used throughout the spectator racism resources. This refers to the person/s who are recipients of racism and the targets of abuse. This term is preferred to other terms, such as </w:t>
      </w:r>
      <w:r w:rsidRPr="008D3796">
        <w:rPr>
          <w:i/>
          <w:iCs/>
        </w:rPr>
        <w:t>victim</w:t>
      </w:r>
      <w:r>
        <w:rPr>
          <w:i/>
          <w:iCs/>
        </w:rPr>
        <w:t>,</w:t>
      </w:r>
      <w:r>
        <w:t xml:space="preserve"> as it is a neutral term that is not disempowering to individuals who are targets of abuse.   </w:t>
      </w:r>
    </w:p>
    <w:p w14:paraId="68894DC4" w14:textId="77777777" w:rsidR="002845A6" w:rsidRDefault="00494AAE" w:rsidP="00494AAE">
      <w:pPr>
        <w:pStyle w:val="AHRCHeading1"/>
      </w:pPr>
      <w:bookmarkStart w:id="20" w:name="_Toc83199586"/>
      <w:r>
        <w:t>Endnotes</w:t>
      </w:r>
      <w:bookmarkEnd w:id="2"/>
      <w:bookmarkEnd w:id="3"/>
      <w:bookmarkEnd w:id="4"/>
      <w:bookmarkEnd w:id="20"/>
    </w:p>
    <w:sectPr w:rsidR="002845A6" w:rsidSect="00E16DDD">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code="9"/>
      <w:pgMar w:top="1134" w:right="1418" w:bottom="1134" w:left="1418" w:header="907" w:footer="283"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AB4B8" w14:textId="77777777" w:rsidR="00485419" w:rsidRDefault="00485419" w:rsidP="00F14C6D">
      <w:r>
        <w:separator/>
      </w:r>
    </w:p>
  </w:endnote>
  <w:endnote w:type="continuationSeparator" w:id="0">
    <w:p w14:paraId="116EA473" w14:textId="77777777" w:rsidR="00485419" w:rsidRDefault="00485419" w:rsidP="00F14C6D">
      <w:r>
        <w:continuationSeparator/>
      </w:r>
    </w:p>
  </w:endnote>
  <w:endnote w:type="continuationNotice" w:id="1">
    <w:p w14:paraId="202CB441" w14:textId="77777777" w:rsidR="00485419" w:rsidRDefault="00485419">
      <w:pPr>
        <w:spacing w:before="0" w:after="0"/>
      </w:pPr>
    </w:p>
  </w:endnote>
  <w:endnote w:id="2">
    <w:p w14:paraId="7271F00E" w14:textId="4B6C30E1" w:rsidR="002F2B28" w:rsidRPr="00401105" w:rsidRDefault="002F2B28" w:rsidP="00067744">
      <w:pPr>
        <w:pStyle w:val="EndnoteText"/>
        <w:rPr>
          <w:rFonts w:cs="Open Sans"/>
        </w:rPr>
      </w:pPr>
      <w:r w:rsidRPr="00401105">
        <w:rPr>
          <w:rStyle w:val="EndnoteReference"/>
          <w:rFonts w:cs="Open Sans"/>
        </w:rPr>
        <w:endnoteRef/>
      </w:r>
      <w:r w:rsidR="00AE1220">
        <w:rPr>
          <w:rFonts w:cs="Open Sans"/>
        </w:rPr>
        <w:t>Australian Human Rights Commission</w:t>
      </w:r>
      <w:r w:rsidR="008C50A2">
        <w:rPr>
          <w:rFonts w:cs="Open Sans"/>
        </w:rPr>
        <w:t xml:space="preserve">, ‘What is Racism?’, </w:t>
      </w:r>
      <w:r w:rsidR="008C50A2">
        <w:rPr>
          <w:rFonts w:cs="Open Sans"/>
          <w:i/>
          <w:iCs/>
        </w:rPr>
        <w:t xml:space="preserve">Race Discrimination </w:t>
      </w:r>
      <w:r w:rsidR="008C50A2">
        <w:rPr>
          <w:rFonts w:cs="Open Sans"/>
        </w:rPr>
        <w:t>(Web Page) &lt;</w:t>
      </w:r>
      <w:hyperlink r:id="rId1" w:history="1">
        <w:r w:rsidR="008C50A2" w:rsidRPr="00F8690C">
          <w:rPr>
            <w:rStyle w:val="Hyperlink"/>
            <w:rFonts w:cs="Open Sans"/>
            <w:shd w:val="clear" w:color="auto" w:fill="FFFFFF"/>
          </w:rPr>
          <w:t>https://humanrights.gov.au/our-work/race-discrimination/what-racism</w:t>
        </w:r>
      </w:hyperlink>
      <w:r w:rsidR="008C50A2">
        <w:rPr>
          <w:rStyle w:val="Hyperlink"/>
          <w:rFonts w:cs="Open Sans"/>
          <w:shd w:val="clear" w:color="auto" w:fill="FFFFFF"/>
        </w:rPr>
        <w:t>&gt;</w:t>
      </w:r>
    </w:p>
  </w:endnote>
  <w:endnote w:id="3">
    <w:p w14:paraId="6B4B1A5C" w14:textId="710B30D3"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5A7686">
        <w:rPr>
          <w:rFonts w:cs="Open Sans"/>
        </w:rPr>
        <w:t>‘</w:t>
      </w:r>
      <w:r w:rsidR="00577725">
        <w:rPr>
          <w:rFonts w:cs="Open Sans"/>
        </w:rPr>
        <w:t xml:space="preserve">Learn more about racism’, </w:t>
      </w:r>
      <w:r w:rsidR="00577725">
        <w:rPr>
          <w:rFonts w:cs="Open Sans"/>
          <w:i/>
          <w:iCs/>
        </w:rPr>
        <w:t xml:space="preserve">Creative Equity Toolkit </w:t>
      </w:r>
      <w:r w:rsidR="00577725">
        <w:rPr>
          <w:rFonts w:cs="Open Sans"/>
        </w:rPr>
        <w:t>(Web Page</w:t>
      </w:r>
      <w:r w:rsidR="005368B6">
        <w:rPr>
          <w:rFonts w:cs="Open Sans"/>
        </w:rPr>
        <w:t>) &lt;</w:t>
      </w:r>
      <w:hyperlink r:id="rId2" w:history="1">
        <w:r w:rsidR="005368B6" w:rsidRPr="00F8690C">
          <w:rPr>
            <w:rStyle w:val="Hyperlink"/>
            <w:rFonts w:cs="Open Sans"/>
            <w:shd w:val="clear" w:color="auto" w:fill="FFFFFF"/>
          </w:rPr>
          <w:t>https://creativeequitytoolkit.org/topic/organisational-culture/racism/</w:t>
        </w:r>
      </w:hyperlink>
      <w:r w:rsidR="005368B6">
        <w:rPr>
          <w:rStyle w:val="Hyperlink"/>
          <w:rFonts w:cs="Open Sans"/>
          <w:shd w:val="clear" w:color="auto" w:fill="FFFFFF"/>
        </w:rPr>
        <w:t>&gt;</w:t>
      </w:r>
    </w:p>
  </w:endnote>
  <w:endnote w:id="4">
    <w:p w14:paraId="6B5CBA69" w14:textId="04410E97"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0A6C09">
        <w:rPr>
          <w:rFonts w:cs="Open Sans"/>
        </w:rPr>
        <w:t xml:space="preserve">Priya Elan, </w:t>
      </w:r>
      <w:r w:rsidR="00CE4698">
        <w:rPr>
          <w:rFonts w:cs="Open Sans"/>
        </w:rPr>
        <w:t xml:space="preserve">‘Swimming caps for natural black hair rules out of Olympic Games’, </w:t>
      </w:r>
      <w:r w:rsidR="00CE4698">
        <w:rPr>
          <w:rFonts w:cs="Open Sans"/>
          <w:i/>
          <w:iCs/>
        </w:rPr>
        <w:t xml:space="preserve">The Guardian </w:t>
      </w:r>
      <w:r w:rsidR="00455265">
        <w:rPr>
          <w:rFonts w:cs="Open Sans"/>
        </w:rPr>
        <w:t>(Online Article, 2 July 2021) &lt;</w:t>
      </w:r>
      <w:hyperlink r:id="rId3" w:history="1">
        <w:r w:rsidR="00455265" w:rsidRPr="00F8690C">
          <w:rPr>
            <w:rStyle w:val="Hyperlink"/>
            <w:rFonts w:cs="Open Sans"/>
          </w:rPr>
          <w:t>https://www.theguardian.com/sport/2021/jul/02/swimming-caps-for-natural-black-hair-ruled-out-of-olympic-games-alice-dearing</w:t>
        </w:r>
      </w:hyperlink>
      <w:r w:rsidR="00455265">
        <w:rPr>
          <w:rFonts w:cs="Open Sans"/>
        </w:rPr>
        <w:t>&gt;</w:t>
      </w:r>
      <w:r w:rsidRPr="00401105">
        <w:rPr>
          <w:rFonts w:cs="Open Sans"/>
        </w:rPr>
        <w:t>;</w:t>
      </w:r>
      <w:r w:rsidR="0090543E">
        <w:rPr>
          <w:rFonts w:cs="Open Sans"/>
        </w:rPr>
        <w:t xml:space="preserve"> Evan Nicole Brown,</w:t>
      </w:r>
      <w:r w:rsidRPr="00401105">
        <w:rPr>
          <w:rFonts w:cs="Open Sans"/>
        </w:rPr>
        <w:t xml:space="preserve"> </w:t>
      </w:r>
      <w:r w:rsidR="003A5E1C">
        <w:rPr>
          <w:rFonts w:cs="Open Sans"/>
        </w:rPr>
        <w:t>‘How a Ban on a Swim Cap</w:t>
      </w:r>
      <w:r w:rsidR="00BE2F71">
        <w:rPr>
          <w:rFonts w:cs="Open Sans"/>
        </w:rPr>
        <w:t xml:space="preserve"> Galvanized Black Swimmers’, </w:t>
      </w:r>
      <w:r w:rsidR="00BE2F71">
        <w:rPr>
          <w:rFonts w:cs="Open Sans"/>
          <w:i/>
          <w:iCs/>
        </w:rPr>
        <w:t xml:space="preserve">The New York Times </w:t>
      </w:r>
      <w:r w:rsidR="0090543E">
        <w:rPr>
          <w:rFonts w:cs="Open Sans"/>
        </w:rPr>
        <w:t>(Online Article, 1 August 2021) &lt;</w:t>
      </w:r>
      <w:hyperlink r:id="rId4" w:history="1">
        <w:r w:rsidR="0090543E" w:rsidRPr="00F8690C">
          <w:rPr>
            <w:rStyle w:val="Hyperlink"/>
            <w:rFonts w:cs="Open Sans"/>
          </w:rPr>
          <w:t>https://www.nytimes.com/2021/07/14/style/olympics-soul-cap-ban-swimming.html</w:t>
        </w:r>
      </w:hyperlink>
      <w:r w:rsidR="0090543E">
        <w:rPr>
          <w:rStyle w:val="Hyperlink"/>
          <w:rFonts w:cs="Open Sans"/>
        </w:rPr>
        <w:t>&gt;</w:t>
      </w:r>
    </w:p>
  </w:endnote>
  <w:endnote w:id="5">
    <w:p w14:paraId="5F6F203F" w14:textId="7CD8A178"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CE4698">
        <w:rPr>
          <w:rFonts w:cs="Open Sans"/>
        </w:rPr>
        <w:t>‘</w:t>
      </w:r>
      <w:r w:rsidR="005368B6">
        <w:rPr>
          <w:rFonts w:cs="Open Sans"/>
        </w:rPr>
        <w:t xml:space="preserve">Learn more about racism’, </w:t>
      </w:r>
      <w:r w:rsidR="005368B6">
        <w:rPr>
          <w:rFonts w:cs="Open Sans"/>
          <w:i/>
          <w:iCs/>
        </w:rPr>
        <w:t xml:space="preserve">Creative Equity Toolkit </w:t>
      </w:r>
      <w:r w:rsidR="005368B6">
        <w:rPr>
          <w:rFonts w:cs="Open Sans"/>
        </w:rPr>
        <w:t>(Web Page) &lt;</w:t>
      </w:r>
      <w:hyperlink r:id="rId5" w:history="1">
        <w:r w:rsidR="005368B6" w:rsidRPr="00F8690C">
          <w:rPr>
            <w:rStyle w:val="Hyperlink"/>
            <w:rFonts w:cs="Open Sans"/>
            <w:shd w:val="clear" w:color="auto" w:fill="FFFFFF"/>
          </w:rPr>
          <w:t>https://creativeequitytoolkit.org/topic/organisational-culture/racism/</w:t>
        </w:r>
      </w:hyperlink>
      <w:r w:rsidR="005368B6">
        <w:rPr>
          <w:rStyle w:val="Hyperlink"/>
          <w:rFonts w:cs="Open Sans"/>
          <w:shd w:val="clear" w:color="auto" w:fill="FFFFFF"/>
        </w:rPr>
        <w:t>&gt;</w:t>
      </w:r>
    </w:p>
  </w:endnote>
  <w:endnote w:id="6">
    <w:p w14:paraId="3E2FA486" w14:textId="672B95B3"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8C50A2">
        <w:rPr>
          <w:rFonts w:cs="Open Sans"/>
        </w:rPr>
        <w:t xml:space="preserve">Australian Human Rights Commission, ‘What is Racism?’, </w:t>
      </w:r>
      <w:r w:rsidR="008C50A2">
        <w:rPr>
          <w:rFonts w:cs="Open Sans"/>
          <w:i/>
          <w:iCs/>
        </w:rPr>
        <w:t xml:space="preserve">Race Discrimination </w:t>
      </w:r>
      <w:r w:rsidR="008C50A2">
        <w:rPr>
          <w:rFonts w:cs="Open Sans"/>
        </w:rPr>
        <w:t>(Web Page) &lt;</w:t>
      </w:r>
      <w:hyperlink r:id="rId6" w:history="1">
        <w:r w:rsidR="008C50A2" w:rsidRPr="00F8690C">
          <w:rPr>
            <w:rStyle w:val="Hyperlink"/>
            <w:rFonts w:cs="Open Sans"/>
            <w:shd w:val="clear" w:color="auto" w:fill="FFFFFF"/>
          </w:rPr>
          <w:t>https://humanrights.gov.au/our-work/race-discrimination/what-racism</w:t>
        </w:r>
      </w:hyperlink>
      <w:r w:rsidR="008C50A2">
        <w:rPr>
          <w:rStyle w:val="Hyperlink"/>
          <w:rFonts w:cs="Open Sans"/>
          <w:shd w:val="clear" w:color="auto" w:fill="FFFFFF"/>
        </w:rPr>
        <w:t>&gt;</w:t>
      </w:r>
    </w:p>
  </w:endnote>
  <w:endnote w:id="7">
    <w:p w14:paraId="0468681C" w14:textId="379C15C4"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CE4698">
        <w:rPr>
          <w:rFonts w:cs="Open Sans"/>
        </w:rPr>
        <w:t>‘</w:t>
      </w:r>
      <w:r w:rsidR="005368B6">
        <w:rPr>
          <w:rFonts w:cs="Open Sans"/>
        </w:rPr>
        <w:t xml:space="preserve">Learn more about racism’, </w:t>
      </w:r>
      <w:r w:rsidR="005368B6">
        <w:rPr>
          <w:rFonts w:cs="Open Sans"/>
          <w:i/>
          <w:iCs/>
        </w:rPr>
        <w:t xml:space="preserve">Creative Equity Toolkit </w:t>
      </w:r>
      <w:r w:rsidR="005368B6">
        <w:rPr>
          <w:rFonts w:cs="Open Sans"/>
        </w:rPr>
        <w:t>(Web Page) &lt;</w:t>
      </w:r>
      <w:hyperlink r:id="rId7" w:history="1">
        <w:r w:rsidR="005368B6" w:rsidRPr="00F8690C">
          <w:rPr>
            <w:rStyle w:val="Hyperlink"/>
            <w:rFonts w:cs="Open Sans"/>
            <w:shd w:val="clear" w:color="auto" w:fill="FFFFFF"/>
          </w:rPr>
          <w:t>https://creativeequitytoolkit.org/topic/organisational-culture/racism/</w:t>
        </w:r>
      </w:hyperlink>
      <w:r w:rsidR="005368B6">
        <w:rPr>
          <w:rStyle w:val="Hyperlink"/>
          <w:rFonts w:cs="Open Sans"/>
          <w:shd w:val="clear" w:color="auto" w:fill="FFFFFF"/>
        </w:rPr>
        <w:t>&gt;</w:t>
      </w:r>
    </w:p>
  </w:endnote>
  <w:endnote w:id="8">
    <w:p w14:paraId="2EAFC8BA" w14:textId="097F6FA1"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C954A9">
        <w:rPr>
          <w:rFonts w:cs="Open Sans"/>
        </w:rPr>
        <w:t xml:space="preserve">Australian Human Rights Commission, </w:t>
      </w:r>
      <w:r w:rsidR="004469DD">
        <w:rPr>
          <w:rFonts w:cs="Open Sans"/>
          <w:i/>
          <w:iCs/>
        </w:rPr>
        <w:t xml:space="preserve">Racial Discrimination </w:t>
      </w:r>
      <w:r w:rsidR="004469DD">
        <w:rPr>
          <w:rFonts w:cs="Open Sans"/>
        </w:rPr>
        <w:t xml:space="preserve">(Report, November 2014) </w:t>
      </w:r>
      <w:r w:rsidR="00CA35B1">
        <w:rPr>
          <w:rFonts w:cs="Open Sans"/>
        </w:rPr>
        <w:t>&lt;</w:t>
      </w:r>
      <w:hyperlink r:id="rId8" w:history="1">
        <w:r w:rsidR="00CA35B1" w:rsidRPr="00F8690C">
          <w:rPr>
            <w:rStyle w:val="Hyperlink"/>
            <w:rFonts w:cs="Open Sans"/>
          </w:rPr>
          <w:t>https://humanrights.gov.au/sites/default/files/GPGB_racial_discrimination.pdf</w:t>
        </w:r>
      </w:hyperlink>
      <w:r w:rsidR="00CA35B1">
        <w:rPr>
          <w:rFonts w:cs="Open Sans"/>
        </w:rPr>
        <w:t>&gt;</w:t>
      </w:r>
    </w:p>
  </w:endnote>
  <w:endnote w:id="9">
    <w:p w14:paraId="3C15197E" w14:textId="03CE0AD7" w:rsidR="0038387B" w:rsidRPr="00401105" w:rsidRDefault="0038387B">
      <w:pPr>
        <w:pStyle w:val="EndnoteText"/>
        <w:rPr>
          <w:rFonts w:cs="Open Sans"/>
        </w:rPr>
      </w:pPr>
      <w:r w:rsidRPr="00401105">
        <w:rPr>
          <w:rStyle w:val="EndnoteReference"/>
          <w:rFonts w:cs="Open Sans"/>
        </w:rPr>
        <w:endnoteRef/>
      </w:r>
      <w:r w:rsidRPr="00401105">
        <w:rPr>
          <w:rFonts w:cs="Open Sans"/>
        </w:rPr>
        <w:t xml:space="preserve"> </w:t>
      </w:r>
      <w:r w:rsidR="00CA35B1">
        <w:rPr>
          <w:rFonts w:cs="Open Sans"/>
        </w:rPr>
        <w:t xml:space="preserve">Australian Human Rights Commission, </w:t>
      </w:r>
      <w:r w:rsidR="00CA35B1">
        <w:rPr>
          <w:rFonts w:cs="Open Sans"/>
          <w:i/>
          <w:iCs/>
        </w:rPr>
        <w:t xml:space="preserve">Racial Discrimination </w:t>
      </w:r>
      <w:r w:rsidR="00CA35B1">
        <w:rPr>
          <w:rFonts w:cs="Open Sans"/>
        </w:rPr>
        <w:t>(Report, November 2014) &lt;</w:t>
      </w:r>
      <w:hyperlink r:id="rId9" w:history="1">
        <w:r w:rsidR="00CA35B1" w:rsidRPr="00F8690C">
          <w:rPr>
            <w:rStyle w:val="Hyperlink"/>
            <w:rFonts w:cs="Open Sans"/>
          </w:rPr>
          <w:t>https://humanrights.gov.au/sites/default/files/GPGB_racial_discrimination.pdf</w:t>
        </w:r>
      </w:hyperlink>
      <w:r w:rsidR="00CA35B1">
        <w:rPr>
          <w:rFonts w:cs="Open Sans"/>
        </w:rPr>
        <w:t>&gt;</w:t>
      </w:r>
      <w:r w:rsidR="00CA35B1" w:rsidRPr="00401105">
        <w:rPr>
          <w:rFonts w:cs="Open Sans"/>
        </w:rPr>
        <w:t xml:space="preserve"> </w:t>
      </w:r>
    </w:p>
  </w:endnote>
  <w:endnote w:id="10">
    <w:p w14:paraId="6ED21C24" w14:textId="0F51C082" w:rsidR="00BA6BC5" w:rsidRPr="00A97FF3" w:rsidRDefault="00BA6BC5">
      <w:pPr>
        <w:pStyle w:val="EndnoteText"/>
      </w:pPr>
      <w:r>
        <w:rPr>
          <w:rStyle w:val="EndnoteReference"/>
        </w:rPr>
        <w:endnoteRef/>
      </w:r>
      <w:r>
        <w:t xml:space="preserve"> </w:t>
      </w:r>
      <w:r w:rsidR="00A97FF3">
        <w:t xml:space="preserve">‘Harassment’, </w:t>
      </w:r>
      <w:r w:rsidR="00A97FF3">
        <w:rPr>
          <w:i/>
          <w:iCs/>
        </w:rPr>
        <w:t xml:space="preserve">Australian Human Rights Commission </w:t>
      </w:r>
      <w:r w:rsidR="00A97FF3">
        <w:t>(Web Page) &lt;</w:t>
      </w:r>
      <w:r w:rsidR="00A97FF3" w:rsidRPr="00A97FF3">
        <w:t>https://humanrights.gov.au/quick-guide/12040</w:t>
      </w:r>
      <w:r w:rsidR="00A97FF3">
        <w:t>&gt;</w:t>
      </w:r>
    </w:p>
  </w:endnote>
  <w:endnote w:id="11">
    <w:p w14:paraId="01E06985" w14:textId="77777777" w:rsidR="00305C16" w:rsidRDefault="00305C16" w:rsidP="00305C16">
      <w:pPr>
        <w:pStyle w:val="EndnoteText"/>
      </w:pPr>
      <w:r>
        <w:rPr>
          <w:rStyle w:val="EndnoteReference"/>
        </w:rPr>
        <w:endnoteRef/>
      </w:r>
      <w:r>
        <w:t xml:space="preserve"> ‘Victimisation’, </w:t>
      </w:r>
      <w:r>
        <w:rPr>
          <w:i/>
          <w:iCs/>
        </w:rPr>
        <w:t xml:space="preserve">Victorian Equal </w:t>
      </w:r>
      <w:proofErr w:type="gramStart"/>
      <w:r>
        <w:rPr>
          <w:i/>
          <w:iCs/>
        </w:rPr>
        <w:t>Opportunity</w:t>
      </w:r>
      <w:proofErr w:type="gramEnd"/>
      <w:r>
        <w:rPr>
          <w:i/>
          <w:iCs/>
        </w:rPr>
        <w:t xml:space="preserve"> and Human Rights Commission </w:t>
      </w:r>
      <w:r>
        <w:t>(Web Page) &lt;</w:t>
      </w:r>
      <w:hyperlink r:id="rId10" w:history="1">
        <w:r w:rsidRPr="00A518CB">
          <w:rPr>
            <w:rStyle w:val="Hyperlink"/>
          </w:rPr>
          <w:t>https://www.humanrights.vic.gov.au/for-individuals/victimisation/</w:t>
        </w:r>
      </w:hyperlink>
      <w:r>
        <w:rPr>
          <w:rStyle w:val="Hyperlink"/>
        </w:rPr>
        <w:t xml:space="preserve"> &gt;</w:t>
      </w:r>
    </w:p>
  </w:endnote>
  <w:endnote w:id="12">
    <w:p w14:paraId="134A7EA2" w14:textId="5067EFEA" w:rsidR="00F95F76" w:rsidRPr="00401105" w:rsidRDefault="00F95F76" w:rsidP="00F95F76">
      <w:pPr>
        <w:pStyle w:val="EndnoteText"/>
        <w:rPr>
          <w:rFonts w:cs="Open Sans"/>
        </w:rPr>
      </w:pPr>
      <w:r w:rsidRPr="00401105">
        <w:rPr>
          <w:rStyle w:val="EndnoteReference"/>
          <w:rFonts w:cs="Open Sans"/>
        </w:rPr>
        <w:endnoteRef/>
      </w:r>
      <w:r w:rsidRPr="00401105">
        <w:rPr>
          <w:rFonts w:cs="Open Sans"/>
        </w:rPr>
        <w:t xml:space="preserve"> </w:t>
      </w:r>
      <w:r>
        <w:rPr>
          <w:rFonts w:cs="Open Sans"/>
        </w:rPr>
        <w:t>Zachary Russell</w:t>
      </w:r>
      <w:r w:rsidR="00AB0B65">
        <w:rPr>
          <w:rFonts w:cs="Open Sans"/>
        </w:rPr>
        <w:t xml:space="preserve"> et al</w:t>
      </w:r>
      <w:r>
        <w:rPr>
          <w:rFonts w:cs="Open Sans"/>
        </w:rPr>
        <w:t xml:space="preserve">, </w:t>
      </w:r>
      <w:proofErr w:type="gramStart"/>
      <w:r>
        <w:rPr>
          <w:rFonts w:cs="Open Sans"/>
          <w:i/>
          <w:iCs/>
        </w:rPr>
        <w:t>Choosing</w:t>
      </w:r>
      <w:proofErr w:type="gramEnd"/>
      <w:r>
        <w:rPr>
          <w:rFonts w:cs="Open Sans"/>
          <w:i/>
          <w:iCs/>
        </w:rPr>
        <w:t xml:space="preserve"> to act: Bystander action to prevent race-based discrimination and support cultural diversity in the Victorian Community </w:t>
      </w:r>
      <w:r>
        <w:rPr>
          <w:rFonts w:cs="Open Sans"/>
        </w:rPr>
        <w:t>(Research report, June 2013) 3.</w:t>
      </w:r>
    </w:p>
  </w:endnote>
  <w:endnote w:id="13">
    <w:p w14:paraId="2BE8B996" w14:textId="3C97EF53" w:rsidR="00F95F76" w:rsidRPr="00401105" w:rsidRDefault="00F95F76" w:rsidP="00F95F76">
      <w:pPr>
        <w:pStyle w:val="EndnoteText"/>
        <w:rPr>
          <w:rFonts w:cs="Open Sans"/>
        </w:rPr>
      </w:pPr>
      <w:r w:rsidRPr="00401105">
        <w:rPr>
          <w:rStyle w:val="EndnoteReference"/>
          <w:rFonts w:cs="Open Sans"/>
        </w:rPr>
        <w:endnoteRef/>
      </w:r>
      <w:r w:rsidRPr="00401105">
        <w:rPr>
          <w:rFonts w:cs="Open Sans"/>
        </w:rPr>
        <w:t xml:space="preserve"> </w:t>
      </w:r>
      <w:r>
        <w:rPr>
          <w:rFonts w:cs="Open Sans"/>
        </w:rPr>
        <w:t xml:space="preserve">Jacqueline K. Nelson, Kevin M. </w:t>
      </w:r>
      <w:proofErr w:type="gramStart"/>
      <w:r>
        <w:rPr>
          <w:rFonts w:cs="Open Sans"/>
        </w:rPr>
        <w:t>Dunn</w:t>
      </w:r>
      <w:proofErr w:type="gramEnd"/>
      <w:r>
        <w:rPr>
          <w:rFonts w:cs="Open Sans"/>
        </w:rPr>
        <w:t xml:space="preserve"> and Yin Paradies, ‘Bystander Anti-Racism: A Review of the Literature’ (2011) 11(1) </w:t>
      </w:r>
      <w:r>
        <w:rPr>
          <w:rFonts w:cs="Open Sans"/>
          <w:i/>
          <w:iCs/>
        </w:rPr>
        <w:t>Analyses o</w:t>
      </w:r>
      <w:r w:rsidR="00761CE6">
        <w:rPr>
          <w:rFonts w:cs="Open Sans"/>
          <w:i/>
          <w:iCs/>
        </w:rPr>
        <w:t>f</w:t>
      </w:r>
      <w:r>
        <w:rPr>
          <w:rFonts w:cs="Open Sans"/>
          <w:i/>
          <w:iCs/>
        </w:rPr>
        <w:t xml:space="preserve"> Social Issues and Pub</w:t>
      </w:r>
      <w:r w:rsidR="00BB41D1">
        <w:rPr>
          <w:rFonts w:cs="Open Sans"/>
          <w:i/>
          <w:iCs/>
        </w:rPr>
        <w:t>l</w:t>
      </w:r>
      <w:r>
        <w:rPr>
          <w:rFonts w:cs="Open Sans"/>
          <w:i/>
          <w:iCs/>
        </w:rPr>
        <w:t xml:space="preserve">ic Policy </w:t>
      </w:r>
      <w:r>
        <w:rPr>
          <w:rFonts w:cs="Open Sans"/>
        </w:rPr>
        <w:t xml:space="preserve">263, 264-265. </w:t>
      </w:r>
    </w:p>
  </w:endnote>
  <w:endnote w:id="14">
    <w:p w14:paraId="1A2473D4" w14:textId="77777777" w:rsidR="00F95F76" w:rsidRDefault="00F95F76" w:rsidP="00F95F76">
      <w:pPr>
        <w:pStyle w:val="EndnoteText"/>
      </w:pPr>
      <w:r w:rsidRPr="00401105">
        <w:rPr>
          <w:rStyle w:val="EndnoteReference"/>
          <w:rFonts w:cs="Open Sans"/>
        </w:rPr>
        <w:endnoteRef/>
      </w:r>
      <w:r w:rsidRPr="00401105">
        <w:rPr>
          <w:rFonts w:cs="Open Sans"/>
        </w:rPr>
        <w:t xml:space="preserve"> </w:t>
      </w:r>
      <w:r>
        <w:rPr>
          <w:rFonts w:cs="Open Sans"/>
        </w:rPr>
        <w:t xml:space="preserve">ReachOut, ‘How to be an Upstander’, </w:t>
      </w:r>
      <w:r>
        <w:rPr>
          <w:rFonts w:cs="Open Sans"/>
          <w:i/>
          <w:iCs/>
        </w:rPr>
        <w:t xml:space="preserve">Bystander </w:t>
      </w:r>
      <w:r>
        <w:rPr>
          <w:rFonts w:cs="Open Sans"/>
        </w:rPr>
        <w:t>(Web Page) &lt;</w:t>
      </w:r>
      <w:hyperlink r:id="rId11" w:history="1">
        <w:r w:rsidRPr="00F8690C">
          <w:rPr>
            <w:rStyle w:val="Hyperlink"/>
            <w:rFonts w:eastAsia="Segoe UI" w:cs="Open Sans"/>
            <w:iCs/>
          </w:rPr>
          <w:t>https://au.reachout.com/articles/how-to-be-an-upstander</w:t>
        </w:r>
      </w:hyperlink>
      <w:r>
        <w:rPr>
          <w:rStyle w:val="Hyperlink"/>
          <w:rFonts w:eastAsia="Segoe UI" w:cs="Open Sans"/>
          <w:iCs/>
        </w:rPr>
        <w:t>&gt;</w:t>
      </w:r>
    </w:p>
  </w:endnote>
  <w:endnote w:id="15">
    <w:p w14:paraId="430A8A52" w14:textId="0535F817" w:rsidR="00BA16AE" w:rsidRDefault="00BA16AE">
      <w:pPr>
        <w:pStyle w:val="EndnoteText"/>
      </w:pPr>
      <w:r>
        <w:rPr>
          <w:rStyle w:val="EndnoteReference"/>
        </w:rPr>
        <w:endnoteRef/>
      </w:r>
      <w:r>
        <w:t xml:space="preserve"> </w:t>
      </w:r>
      <w:r w:rsidR="00896DDB">
        <w:t xml:space="preserve">‘Trauma-informed </w:t>
      </w:r>
      <w:ins w:id="12" w:author="Jessica Durand" w:date="2021-10-18T11:36:00Z">
        <w:r w:rsidR="00F10283">
          <w:t>Services</w:t>
        </w:r>
      </w:ins>
      <w:del w:id="13" w:author="Jessica Durand" w:date="2021-10-18T11:36:00Z">
        <w:r w:rsidR="00896DDB" w:rsidDel="00F10283">
          <w:delText>Care and Practice</w:delText>
        </w:r>
      </w:del>
      <w:r w:rsidR="00896DDB">
        <w:t xml:space="preserve">’, </w:t>
      </w:r>
      <w:r w:rsidR="00896DDB">
        <w:rPr>
          <w:i/>
          <w:iCs/>
        </w:rPr>
        <w:t>Blue</w:t>
      </w:r>
      <w:r w:rsidR="008F1AD0">
        <w:rPr>
          <w:i/>
          <w:iCs/>
        </w:rPr>
        <w:t xml:space="preserve"> K</w:t>
      </w:r>
      <w:r w:rsidR="00896DDB">
        <w:rPr>
          <w:i/>
          <w:iCs/>
        </w:rPr>
        <w:t>not</w:t>
      </w:r>
      <w:r w:rsidR="008F1AD0">
        <w:rPr>
          <w:i/>
          <w:iCs/>
        </w:rPr>
        <w:t xml:space="preserve"> Foundation </w:t>
      </w:r>
      <w:r w:rsidR="008F1AD0">
        <w:t xml:space="preserve">(Web Page) </w:t>
      </w:r>
      <w:ins w:id="14" w:author="Jessica Durand" w:date="2021-10-18T11:36:00Z">
        <w:r w:rsidR="00F10283">
          <w:t>&lt;</w:t>
        </w:r>
        <w:r w:rsidR="00F10283">
          <w:fldChar w:fldCharType="begin"/>
        </w:r>
        <w:r w:rsidR="00F10283">
          <w:instrText xml:space="preserve"> HYPERLINK "</w:instrText>
        </w:r>
        <w:r w:rsidR="00F10283" w:rsidRPr="00F10283">
          <w:rPr>
            <w:rPrChange w:id="15" w:author="Jessica Durand" w:date="2021-10-18T11:36:00Z">
              <w:rPr>
                <w:rStyle w:val="Hyperlink"/>
              </w:rPr>
            </w:rPrChange>
          </w:rPr>
          <w:instrText>https://professionals.blueknot.org.au/resources/trauma-informed-services/</w:instrText>
        </w:r>
        <w:r w:rsidR="00F10283">
          <w:instrText xml:space="preserve">" </w:instrText>
        </w:r>
        <w:r w:rsidR="00F10283">
          <w:fldChar w:fldCharType="separate"/>
        </w:r>
        <w:r w:rsidR="00F10283" w:rsidRPr="009C6704">
          <w:rPr>
            <w:rStyle w:val="Hyperlink"/>
            <w:rPrChange w:id="16" w:author="Jessica Durand" w:date="2021-10-18T11:36:00Z">
              <w:rPr>
                <w:rStyle w:val="Hyperlink"/>
              </w:rPr>
            </w:rPrChange>
          </w:rPr>
          <w:t>https://professionals.blueknot.org.au/resources/trauma-informed-services/</w:t>
        </w:r>
        <w:r w:rsidR="00F10283">
          <w:fldChar w:fldCharType="end"/>
        </w:r>
        <w:r w:rsidR="00F10283">
          <w:t>&gt;</w:t>
        </w:r>
      </w:ins>
      <w:del w:id="17" w:author="Jessica Durand" w:date="2021-10-18T11:36:00Z">
        <w:r w:rsidR="00B061F6" w:rsidRPr="00B061F6" w:rsidDel="00F10283">
          <w:delText>https://www.blueknot.org.au/Workers-Practitioners/For-Health-Professionals/Resources-for-Health-Professionals/Trauma-Informed-Care-and-practice</w:delText>
        </w:r>
        <w:r w:rsidR="00B061F6" w:rsidDel="00F10283">
          <w:delText>&gt;</w:delText>
        </w:r>
      </w:del>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5B5E2" w14:textId="77777777" w:rsidR="00AC636D" w:rsidRPr="000465F1" w:rsidRDefault="00AC636D" w:rsidP="000465F1">
    <w:pPr>
      <w:pStyle w:val="Footer"/>
    </w:pPr>
    <w:r w:rsidRPr="000465F1">
      <w:t>ABN 47 996 232 602</w:t>
    </w:r>
  </w:p>
  <w:p w14:paraId="3D4F54FA" w14:textId="77777777" w:rsidR="00AC636D" w:rsidRPr="000465F1" w:rsidRDefault="00AC636D" w:rsidP="000465F1">
    <w:pPr>
      <w:pStyle w:val="Footer"/>
    </w:pPr>
    <w:r w:rsidRPr="000465F1">
      <w:t>GPO Box 5218, Sydney NSW 2001</w:t>
    </w:r>
  </w:p>
  <w:p w14:paraId="277BC54D" w14:textId="77777777" w:rsidR="00AC636D" w:rsidRPr="000465F1" w:rsidRDefault="00AC636D" w:rsidP="000465F1">
    <w:pPr>
      <w:pStyle w:val="Footer"/>
    </w:pPr>
    <w:r w:rsidRPr="000465F1">
      <w:t>General enquiries 1300 369 711</w:t>
    </w:r>
  </w:p>
  <w:p w14:paraId="524CE394" w14:textId="77777777" w:rsidR="00AC636D" w:rsidRPr="000465F1" w:rsidRDefault="00990B81" w:rsidP="000465F1">
    <w:pPr>
      <w:pStyle w:val="Footer"/>
    </w:pPr>
    <w:r>
      <w:t>National Info Service</w:t>
    </w:r>
    <w:r w:rsidR="00AC636D" w:rsidRPr="000465F1">
      <w:t xml:space="preserve"> 1300 656 419</w:t>
    </w:r>
  </w:p>
  <w:p w14:paraId="6AC37EFA" w14:textId="77777777" w:rsidR="00B34946" w:rsidRPr="000465F1" w:rsidRDefault="000465F1" w:rsidP="000465F1">
    <w:pPr>
      <w:pStyle w:val="Footer"/>
    </w:pPr>
    <w:r w:rsidRPr="000465F1">
      <w:t>TTY 1800 620 241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14901"/>
      <w:docPartObj>
        <w:docPartGallery w:val="Page Numbers (Bottom of Page)"/>
        <w:docPartUnique/>
      </w:docPartObj>
    </w:sdtPr>
    <w:sdtEndPr>
      <w:rPr>
        <w:noProof/>
      </w:rPr>
    </w:sdtEndPr>
    <w:sdtContent>
      <w:p w14:paraId="07D9C5BD" w14:textId="77777777" w:rsidR="00664316" w:rsidRDefault="006643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83A8E5" w14:textId="77777777" w:rsidR="00DC343B" w:rsidRDefault="00DC34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1670" w14:textId="77777777" w:rsidR="00DA1D32" w:rsidRDefault="00DA1D32" w:rsidP="00E53546">
    <w:pPr>
      <w:pStyle w:val="FooterOddPageNumber"/>
    </w:pPr>
    <w:r w:rsidRPr="00AB7C8F">
      <w:fldChar w:fldCharType="begin"/>
    </w:r>
    <w:r>
      <w:instrText xml:space="preserve"> PAGE   \* MERGEFORMAT </w:instrText>
    </w:r>
    <w:r w:rsidRPr="00AB7C8F">
      <w:fldChar w:fldCharType="separate"/>
    </w:r>
    <w:r w:rsidR="008E78F0">
      <w:rPr>
        <w:noProof/>
      </w:rPr>
      <w:t>3</w:t>
    </w:r>
    <w:r w:rsidRPr="00AB7C8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183178"/>
      <w:docPartObj>
        <w:docPartGallery w:val="Page Numbers (Bottom of Page)"/>
        <w:docPartUnique/>
      </w:docPartObj>
    </w:sdtPr>
    <w:sdtEndPr>
      <w:rPr>
        <w:noProof/>
      </w:rPr>
    </w:sdtEndPr>
    <w:sdtContent>
      <w:p w14:paraId="22F075FF" w14:textId="77777777" w:rsidR="00CF52CF" w:rsidRDefault="00CF52C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EB74B3" w14:textId="77777777" w:rsidR="0063009F" w:rsidRDefault="0063009F" w:rsidP="00E53546">
    <w:pPr>
      <w:pStyle w:val="FooterEvenPageNumb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7D7F0" w14:textId="77777777" w:rsidR="00485419" w:rsidRDefault="00485419" w:rsidP="00F14C6D">
      <w:r>
        <w:separator/>
      </w:r>
    </w:p>
  </w:footnote>
  <w:footnote w:type="continuationSeparator" w:id="0">
    <w:p w14:paraId="4C1EA261" w14:textId="77777777" w:rsidR="00485419" w:rsidRDefault="00485419" w:rsidP="00F14C6D">
      <w:r>
        <w:continuationSeparator/>
      </w:r>
    </w:p>
  </w:footnote>
  <w:footnote w:type="continuationNotice" w:id="1">
    <w:p w14:paraId="45AC4ACE" w14:textId="77777777" w:rsidR="00485419" w:rsidRDefault="004854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0672" w14:textId="77777777" w:rsidR="00BF6406" w:rsidRPr="000465F1" w:rsidRDefault="00485419" w:rsidP="000465F1">
    <w:pPr>
      <w:pStyle w:val="Header"/>
    </w:pPr>
    <w:r>
      <w:pict w14:anchorId="0289D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3" o:spid="_x0000_s1028" type="#_x0000_t75" style="position:absolute;left:0;text-align:left;margin-left:0;margin-top:0;width:930.9pt;height:1359.95pt;z-index:-251658239;mso-wrap-edited:f;mso-position-horizontal:center;mso-position-horizontal-relative:margin;mso-position-vertical:center;mso-position-vertical-relative:margin" o:allowincell="f">
          <v:imagedata r:id="rId1" o:title="report watermark"/>
          <w10:wrap anchorx="margin" anchory="margin"/>
        </v:shape>
      </w:pict>
    </w:r>
    <w:r w:rsidR="00BF6406" w:rsidRPr="000465F1">
      <w:t>Australian Human Rights Commission</w:t>
    </w:r>
  </w:p>
  <w:p w14:paraId="54B630BC" w14:textId="77777777" w:rsidR="00B34946" w:rsidRPr="00622508" w:rsidRDefault="00BF6406" w:rsidP="00622508">
    <w:pPr>
      <w:pStyle w:val="Footer"/>
    </w:pPr>
    <w:r w:rsidRPr="001F62CC">
      <w:rPr>
        <w:rStyle w:val="Reporttitleinheader"/>
      </w:rPr>
      <w:t>Short title</w:t>
    </w:r>
    <w:r w:rsidRPr="00622508">
      <w:rPr>
        <w:rStyle w:val="Reporttitleinheader"/>
      </w:rPr>
      <w:t>, report name</w:t>
    </w:r>
    <w:r w:rsidR="001F62CC" w:rsidRPr="00622508">
      <w:rPr>
        <w:rStyle w:val="Reporttitleinheader"/>
      </w:rPr>
      <w:t>,</w:t>
    </w:r>
    <w:r w:rsidR="001F62CC" w:rsidRPr="00622508">
      <w:t xml:space="preserve"> </w:t>
    </w:r>
    <w:r w:rsidRPr="00622508">
      <w:t>Date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ED5A" w14:textId="77777777" w:rsidR="00B34946" w:rsidRPr="000465F1" w:rsidRDefault="00485419" w:rsidP="000465F1">
    <w:r>
      <w:pict w14:anchorId="7CB7EF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4834" o:spid="_x0000_s1027" type="#_x0000_t75" style="position:absolute;margin-left:0;margin-top:0;width:930.9pt;height:1359.95pt;z-index:-251658238;mso-wrap-edited:f;mso-position-horizontal:center;mso-position-horizontal-relative:margin;mso-position-vertical:center;mso-position-vertical-relative:margin" o:allowincell="f">
          <v:imagedata r:id="rId1" o:title="report watermark"/>
          <w10:wrap anchorx="margin" anchory="margin"/>
        </v:shape>
      </w:pict>
    </w:r>
    <w:r w:rsidR="00B34946" w:rsidRPr="000465F1">
      <w:t>Australian Human Rights Commission</w:t>
    </w:r>
  </w:p>
  <w:p w14:paraId="34F174A1" w14:textId="77777777" w:rsidR="00B34946" w:rsidRPr="000465F1" w:rsidRDefault="00B34946" w:rsidP="000465F1">
    <w:pPr>
      <w:pStyle w:val="Footer"/>
    </w:pPr>
    <w:r w:rsidRPr="000465F1">
      <w:t xml:space="preserve">Short document title, </w:t>
    </w:r>
    <w:proofErr w:type="gramStart"/>
    <w:r w:rsidRPr="000465F1">
      <w:t>Short</w:t>
    </w:r>
    <w:proofErr w:type="gramEnd"/>
    <w:r w:rsidRPr="000465F1">
      <w:t xml:space="preserve"> description – Date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4720" w14:textId="77777777" w:rsidR="00CC2AA0" w:rsidRDefault="00485419" w:rsidP="002012F7">
    <w:pPr>
      <w:pStyle w:val="Header"/>
    </w:pPr>
    <w:r>
      <w:pict w14:anchorId="37677F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1026" type="#_x0000_t75" style="position:absolute;left:0;text-align:left;margin-left:-71.05pt;margin-top:-108.5pt;width:595.65pt;height:870.15pt;z-index:-251658237;mso-wrap-edited:f;mso-position-horizontal-relative:margin;mso-position-vertical-relative:margin" o:allowincell="f">
          <v:imagedata r:id="rId1" o:title="MS word cover1"/>
          <w10:wrap anchorx="margin" anchory="margin"/>
        </v:shape>
      </w:pict>
    </w:r>
    <w:r>
      <w:pict w14:anchorId="188AE7AB">
        <v:shape id="WordPictureWatermark1034832" o:spid="_x0000_s1025" type="#_x0000_t75" style="position:absolute;left:0;text-align:left;margin-left:-70.9pt;margin-top:-109.05pt;width:595.1pt;height:869.4pt;z-index:-251658240;mso-wrap-edited:f;mso-position-horizontal-relative:margin;mso-position-vertical-relative:margin" o:allowincell="f">
          <v:imagedata r:id="rId2" o:title="report watermark"/>
          <w10:wrap anchorx="margin" anchory="margin"/>
        </v:shape>
      </w:pict>
    </w:r>
  </w:p>
  <w:p w14:paraId="58D3896B" w14:textId="77777777" w:rsidR="008B3899" w:rsidRDefault="008B3899" w:rsidP="002012F7">
    <w:pPr>
      <w:pStyle w:val="Header"/>
    </w:pPr>
  </w:p>
  <w:p w14:paraId="464BA2D7" w14:textId="77777777" w:rsidR="008B3899" w:rsidRDefault="008B3899" w:rsidP="00201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07507" w14:textId="77777777" w:rsidR="0015239E" w:rsidRPr="000465F1" w:rsidRDefault="0015239E" w:rsidP="0015239E">
    <w:pPr>
      <w:pStyle w:val="HeaderDocumentDa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D09" w14:textId="1E12DAA1" w:rsidR="002F5E96" w:rsidRPr="000465F1" w:rsidRDefault="002F5E96" w:rsidP="002F5E96">
    <w:pPr>
      <w:pStyle w:val="HeaderDocumentDa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38E3" w14:textId="0E2E3ED3" w:rsidR="0063009F" w:rsidRPr="000465F1" w:rsidRDefault="0063009F" w:rsidP="0063009F">
    <w:pPr>
      <w:pStyle w:val="HeaderDocumentDa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D63CBA"/>
    <w:lvl w:ilvl="0">
      <w:start w:val="1"/>
      <w:numFmt w:val="bullet"/>
      <w:pStyle w:val="ListBullet"/>
      <w:lvlText w:val=""/>
      <w:lvlJc w:val="left"/>
      <w:pPr>
        <w:tabs>
          <w:tab w:val="num" w:pos="360"/>
        </w:tabs>
        <w:ind w:left="360" w:hanging="3"/>
      </w:pPr>
      <w:rPr>
        <w:rFonts w:ascii="Symbol" w:hAnsi="Symbol" w:hint="default"/>
      </w:rPr>
    </w:lvl>
  </w:abstractNum>
  <w:abstractNum w:abstractNumId="10" w15:restartNumberingAfterBreak="0">
    <w:nsid w:val="099F39D2"/>
    <w:multiLevelType w:val="multilevel"/>
    <w:tmpl w:val="1376D2A8"/>
    <w:styleLink w:val="Style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3.1.1"/>
      <w:lvlJc w:val="left"/>
      <w:pPr>
        <w:tabs>
          <w:tab w:val="num" w:pos="851"/>
        </w:tabs>
        <w:ind w:left="851" w:hanging="851"/>
      </w:pPr>
      <w:rPr>
        <w:rFonts w:ascii="Times New Roman" w:hAnsi="Times New Roman" w:hint="default"/>
        <w:color w:val="auto"/>
      </w:rPr>
    </w:lvl>
    <w:lvl w:ilvl="3">
      <w:start w:val="1"/>
      <w:numFmt w:val="lowerLetter"/>
      <w:lvlText w:val="(%4)"/>
      <w:lvlJc w:val="left"/>
      <w:pPr>
        <w:tabs>
          <w:tab w:val="num" w:pos="851"/>
        </w:tabs>
        <w:ind w:left="851" w:hanging="851"/>
      </w:pPr>
      <w:rPr>
        <w:rFonts w:hint="default"/>
      </w:rPr>
    </w:lvl>
    <w:lvl w:ilvl="4">
      <w:start w:val="1"/>
      <w:numFmt w:val="lowerRoman"/>
      <w:lvlText w:val="%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1" w15:restartNumberingAfterBreak="0">
    <w:nsid w:val="0B8D5499"/>
    <w:multiLevelType w:val="multilevel"/>
    <w:tmpl w:val="8BE444DC"/>
    <w:styleLink w:val="AHRCReportHeadings"/>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none"/>
      <w:pStyle w:val="AHRCheading5"/>
      <w:lvlText w:val="-"/>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2"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36A5600"/>
    <w:multiLevelType w:val="hybridMultilevel"/>
    <w:tmpl w:val="AB123EEE"/>
    <w:lvl w:ilvl="0" w:tplc="A9B8A952">
      <w:start w:val="1"/>
      <w:numFmt w:val="decimal"/>
      <w:pStyle w:val="AHRCEndnote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9FF7A73"/>
    <w:multiLevelType w:val="multilevel"/>
    <w:tmpl w:val="C5DAF938"/>
    <w:lvl w:ilvl="0">
      <w:start w:val="1"/>
      <w:numFmt w:val="decimal"/>
      <w:pStyle w:val="Heading1"/>
      <w:lvlText w:val="%1"/>
      <w:lvlJc w:val="left"/>
      <w:pPr>
        <w:tabs>
          <w:tab w:val="num" w:pos="851"/>
        </w:tabs>
        <w:ind w:left="851" w:hanging="851"/>
      </w:pPr>
      <w:rPr>
        <w:rFonts w:hint="default"/>
        <w:sz w:val="36"/>
        <w:szCs w:val="36"/>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17"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74BC31E7"/>
    <w:multiLevelType w:val="hybridMultilevel"/>
    <w:tmpl w:val="5748C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6B2A3E"/>
    <w:multiLevelType w:val="multilevel"/>
    <w:tmpl w:val="8BE444DC"/>
    <w:numStyleLink w:val="AHRCReportHeadings"/>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1"/>
  </w:num>
  <w:num w:numId="9">
    <w:abstractNumId w:val="0"/>
  </w:num>
  <w:num w:numId="10">
    <w:abstractNumId w:val="3"/>
  </w:num>
  <w:num w:numId="11">
    <w:abstractNumId w:val="2"/>
  </w:num>
  <w:num w:numId="12">
    <w:abstractNumId w:val="17"/>
  </w:num>
  <w:num w:numId="13">
    <w:abstractNumId w:val="15"/>
  </w:num>
  <w:num w:numId="14">
    <w:abstractNumId w:val="13"/>
  </w:num>
  <w:num w:numId="15">
    <w:abstractNumId w:val="12"/>
  </w:num>
  <w:num w:numId="16">
    <w:abstractNumId w:val="10"/>
  </w:num>
  <w:num w:numId="17">
    <w:abstractNumId w:val="11"/>
  </w:num>
  <w:num w:numId="18">
    <w:abstractNumId w:val="19"/>
  </w:num>
  <w:num w:numId="19">
    <w:abstractNumId w:val="14"/>
  </w:num>
  <w:num w:numId="20">
    <w:abstractNumId w:val="1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sica Durand">
    <w15:presenceInfo w15:providerId="AD" w15:userId="S::jessica.durand@humanrights.gov.au::106b2735-9a5f-4fe5-b074-dc97d16d6b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trackRevisions/>
  <w:documentProtection w:edit="trackedChanges" w:formatting="1" w:enforcement="0"/>
  <w:defaultTabStop w:val="720"/>
  <w:evenAndOddHeaders/>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1F2"/>
    <w:rsid w:val="000015EC"/>
    <w:rsid w:val="00003EA5"/>
    <w:rsid w:val="000161C2"/>
    <w:rsid w:val="0002476A"/>
    <w:rsid w:val="00036BE4"/>
    <w:rsid w:val="00042892"/>
    <w:rsid w:val="000430B8"/>
    <w:rsid w:val="000446CC"/>
    <w:rsid w:val="00045712"/>
    <w:rsid w:val="00045C4B"/>
    <w:rsid w:val="000465F1"/>
    <w:rsid w:val="000534AC"/>
    <w:rsid w:val="00055A75"/>
    <w:rsid w:val="000579B1"/>
    <w:rsid w:val="00061C6C"/>
    <w:rsid w:val="00065EEA"/>
    <w:rsid w:val="00066C68"/>
    <w:rsid w:val="00067744"/>
    <w:rsid w:val="00072EDA"/>
    <w:rsid w:val="0008213C"/>
    <w:rsid w:val="00092868"/>
    <w:rsid w:val="00093337"/>
    <w:rsid w:val="000961C2"/>
    <w:rsid w:val="000A1DB8"/>
    <w:rsid w:val="000A48AC"/>
    <w:rsid w:val="000A520E"/>
    <w:rsid w:val="000A6C09"/>
    <w:rsid w:val="000B0603"/>
    <w:rsid w:val="000B0A5D"/>
    <w:rsid w:val="000B5B68"/>
    <w:rsid w:val="000C5608"/>
    <w:rsid w:val="000C5DA6"/>
    <w:rsid w:val="000E130A"/>
    <w:rsid w:val="001023D2"/>
    <w:rsid w:val="001118B6"/>
    <w:rsid w:val="00134774"/>
    <w:rsid w:val="0013632B"/>
    <w:rsid w:val="00140274"/>
    <w:rsid w:val="00145DCC"/>
    <w:rsid w:val="00151263"/>
    <w:rsid w:val="0015239E"/>
    <w:rsid w:val="0016266F"/>
    <w:rsid w:val="00162A8D"/>
    <w:rsid w:val="00165E3C"/>
    <w:rsid w:val="001664F5"/>
    <w:rsid w:val="00173FB5"/>
    <w:rsid w:val="00174D9A"/>
    <w:rsid w:val="00176E3E"/>
    <w:rsid w:val="001839D6"/>
    <w:rsid w:val="001938B6"/>
    <w:rsid w:val="001957EE"/>
    <w:rsid w:val="00195EDE"/>
    <w:rsid w:val="001B0353"/>
    <w:rsid w:val="001C1F8B"/>
    <w:rsid w:val="001D0285"/>
    <w:rsid w:val="001E45BA"/>
    <w:rsid w:val="001E5676"/>
    <w:rsid w:val="001F2BBB"/>
    <w:rsid w:val="001F52FD"/>
    <w:rsid w:val="001F62CC"/>
    <w:rsid w:val="00200677"/>
    <w:rsid w:val="002012F7"/>
    <w:rsid w:val="002027F6"/>
    <w:rsid w:val="0020576C"/>
    <w:rsid w:val="002068EB"/>
    <w:rsid w:val="00214DB2"/>
    <w:rsid w:val="00231927"/>
    <w:rsid w:val="00231ED1"/>
    <w:rsid w:val="002329AE"/>
    <w:rsid w:val="002344D4"/>
    <w:rsid w:val="00241523"/>
    <w:rsid w:val="00242624"/>
    <w:rsid w:val="0024557E"/>
    <w:rsid w:val="002471FD"/>
    <w:rsid w:val="0025176E"/>
    <w:rsid w:val="0025607B"/>
    <w:rsid w:val="00257344"/>
    <w:rsid w:val="002604C8"/>
    <w:rsid w:val="002632EA"/>
    <w:rsid w:val="00266697"/>
    <w:rsid w:val="00275C6E"/>
    <w:rsid w:val="002845A6"/>
    <w:rsid w:val="0028506A"/>
    <w:rsid w:val="002850B0"/>
    <w:rsid w:val="002863D7"/>
    <w:rsid w:val="002873B4"/>
    <w:rsid w:val="00292AB5"/>
    <w:rsid w:val="002A43C2"/>
    <w:rsid w:val="002A44D0"/>
    <w:rsid w:val="002A4BD3"/>
    <w:rsid w:val="002B1B65"/>
    <w:rsid w:val="002C02DB"/>
    <w:rsid w:val="002C1866"/>
    <w:rsid w:val="002C5943"/>
    <w:rsid w:val="002E3167"/>
    <w:rsid w:val="002E5A1B"/>
    <w:rsid w:val="002F2B28"/>
    <w:rsid w:val="002F3540"/>
    <w:rsid w:val="002F4CE1"/>
    <w:rsid w:val="002F5E96"/>
    <w:rsid w:val="0030053D"/>
    <w:rsid w:val="00300F22"/>
    <w:rsid w:val="003026A0"/>
    <w:rsid w:val="00304441"/>
    <w:rsid w:val="00304A37"/>
    <w:rsid w:val="0030515E"/>
    <w:rsid w:val="00305C16"/>
    <w:rsid w:val="0031040E"/>
    <w:rsid w:val="00310ED4"/>
    <w:rsid w:val="00312301"/>
    <w:rsid w:val="0031492A"/>
    <w:rsid w:val="00316C1A"/>
    <w:rsid w:val="00321095"/>
    <w:rsid w:val="00323C73"/>
    <w:rsid w:val="00323F17"/>
    <w:rsid w:val="00331141"/>
    <w:rsid w:val="00333204"/>
    <w:rsid w:val="00336736"/>
    <w:rsid w:val="003423F4"/>
    <w:rsid w:val="00344758"/>
    <w:rsid w:val="00347142"/>
    <w:rsid w:val="00350D1B"/>
    <w:rsid w:val="00353DE5"/>
    <w:rsid w:val="003565A8"/>
    <w:rsid w:val="003566EA"/>
    <w:rsid w:val="0036611F"/>
    <w:rsid w:val="0037079E"/>
    <w:rsid w:val="003724A9"/>
    <w:rsid w:val="00372C79"/>
    <w:rsid w:val="003774BD"/>
    <w:rsid w:val="0038387B"/>
    <w:rsid w:val="00397BFF"/>
    <w:rsid w:val="003A168E"/>
    <w:rsid w:val="003A1C44"/>
    <w:rsid w:val="003A1DAD"/>
    <w:rsid w:val="003A48B7"/>
    <w:rsid w:val="003A5E1C"/>
    <w:rsid w:val="003B1C02"/>
    <w:rsid w:val="003E0157"/>
    <w:rsid w:val="003E52DB"/>
    <w:rsid w:val="003E5DEF"/>
    <w:rsid w:val="003E65F1"/>
    <w:rsid w:val="004006C1"/>
    <w:rsid w:val="00401105"/>
    <w:rsid w:val="0040497E"/>
    <w:rsid w:val="00420EEE"/>
    <w:rsid w:val="00422417"/>
    <w:rsid w:val="00424233"/>
    <w:rsid w:val="00427CE7"/>
    <w:rsid w:val="00434945"/>
    <w:rsid w:val="00435EE7"/>
    <w:rsid w:val="00445CB5"/>
    <w:rsid w:val="004469DD"/>
    <w:rsid w:val="00455265"/>
    <w:rsid w:val="00460EE0"/>
    <w:rsid w:val="00467997"/>
    <w:rsid w:val="00467F2E"/>
    <w:rsid w:val="004712FB"/>
    <w:rsid w:val="00471BB7"/>
    <w:rsid w:val="00472EFF"/>
    <w:rsid w:val="00474063"/>
    <w:rsid w:val="00476793"/>
    <w:rsid w:val="00481B2A"/>
    <w:rsid w:val="00482091"/>
    <w:rsid w:val="00485419"/>
    <w:rsid w:val="00487384"/>
    <w:rsid w:val="00490BF3"/>
    <w:rsid w:val="00490C29"/>
    <w:rsid w:val="00494AAE"/>
    <w:rsid w:val="004A187B"/>
    <w:rsid w:val="004A24A5"/>
    <w:rsid w:val="004A2D3C"/>
    <w:rsid w:val="004A6071"/>
    <w:rsid w:val="004A6716"/>
    <w:rsid w:val="004C293B"/>
    <w:rsid w:val="004C7412"/>
    <w:rsid w:val="004D04BF"/>
    <w:rsid w:val="004D5AFD"/>
    <w:rsid w:val="004E0DFF"/>
    <w:rsid w:val="004F1C7C"/>
    <w:rsid w:val="00510390"/>
    <w:rsid w:val="005123F0"/>
    <w:rsid w:val="00513540"/>
    <w:rsid w:val="00513941"/>
    <w:rsid w:val="0052228F"/>
    <w:rsid w:val="0052533A"/>
    <w:rsid w:val="0053051D"/>
    <w:rsid w:val="005368B6"/>
    <w:rsid w:val="00550A52"/>
    <w:rsid w:val="00550DEE"/>
    <w:rsid w:val="005511AB"/>
    <w:rsid w:val="00561019"/>
    <w:rsid w:val="00564208"/>
    <w:rsid w:val="00571BE5"/>
    <w:rsid w:val="00571CEB"/>
    <w:rsid w:val="00577725"/>
    <w:rsid w:val="005804C5"/>
    <w:rsid w:val="00591951"/>
    <w:rsid w:val="00592D1C"/>
    <w:rsid w:val="005A0964"/>
    <w:rsid w:val="005A2F77"/>
    <w:rsid w:val="005A7686"/>
    <w:rsid w:val="005B36F6"/>
    <w:rsid w:val="005C2ECF"/>
    <w:rsid w:val="005C5D41"/>
    <w:rsid w:val="005C7982"/>
    <w:rsid w:val="005D1F34"/>
    <w:rsid w:val="005D383D"/>
    <w:rsid w:val="005D4ED1"/>
    <w:rsid w:val="005E6155"/>
    <w:rsid w:val="005F2F61"/>
    <w:rsid w:val="005F5542"/>
    <w:rsid w:val="00601DD6"/>
    <w:rsid w:val="006121CB"/>
    <w:rsid w:val="00614596"/>
    <w:rsid w:val="00616F88"/>
    <w:rsid w:val="00622508"/>
    <w:rsid w:val="0063009F"/>
    <w:rsid w:val="006356C5"/>
    <w:rsid w:val="00642A91"/>
    <w:rsid w:val="00644B30"/>
    <w:rsid w:val="00650E26"/>
    <w:rsid w:val="00654793"/>
    <w:rsid w:val="00655BF2"/>
    <w:rsid w:val="006571F2"/>
    <w:rsid w:val="00664316"/>
    <w:rsid w:val="00675E05"/>
    <w:rsid w:val="0068206A"/>
    <w:rsid w:val="00691E8A"/>
    <w:rsid w:val="00696AB3"/>
    <w:rsid w:val="006A3A84"/>
    <w:rsid w:val="006A6BB3"/>
    <w:rsid w:val="006B3DE1"/>
    <w:rsid w:val="006C0642"/>
    <w:rsid w:val="006D0407"/>
    <w:rsid w:val="006D5EE5"/>
    <w:rsid w:val="006E02B4"/>
    <w:rsid w:val="006E616B"/>
    <w:rsid w:val="006E6D3B"/>
    <w:rsid w:val="006F567E"/>
    <w:rsid w:val="00714FF5"/>
    <w:rsid w:val="007245E6"/>
    <w:rsid w:val="00730BD2"/>
    <w:rsid w:val="007540BF"/>
    <w:rsid w:val="0075445D"/>
    <w:rsid w:val="00761CE6"/>
    <w:rsid w:val="007637A8"/>
    <w:rsid w:val="00765B58"/>
    <w:rsid w:val="00770DCB"/>
    <w:rsid w:val="00775485"/>
    <w:rsid w:val="00783532"/>
    <w:rsid w:val="007846B5"/>
    <w:rsid w:val="00787FE1"/>
    <w:rsid w:val="00792237"/>
    <w:rsid w:val="007A3192"/>
    <w:rsid w:val="007A4328"/>
    <w:rsid w:val="007A7622"/>
    <w:rsid w:val="007B06EA"/>
    <w:rsid w:val="007B17AB"/>
    <w:rsid w:val="007B444D"/>
    <w:rsid w:val="007B7B0F"/>
    <w:rsid w:val="007C2432"/>
    <w:rsid w:val="007C5CF6"/>
    <w:rsid w:val="007D2F00"/>
    <w:rsid w:val="007E5B88"/>
    <w:rsid w:val="007F0D0B"/>
    <w:rsid w:val="008007A8"/>
    <w:rsid w:val="008042D9"/>
    <w:rsid w:val="00814FC0"/>
    <w:rsid w:val="00817C73"/>
    <w:rsid w:val="00823005"/>
    <w:rsid w:val="00826B0B"/>
    <w:rsid w:val="008301AD"/>
    <w:rsid w:val="008449B9"/>
    <w:rsid w:val="00847191"/>
    <w:rsid w:val="0086254F"/>
    <w:rsid w:val="008724DE"/>
    <w:rsid w:val="008758D9"/>
    <w:rsid w:val="00882B0A"/>
    <w:rsid w:val="00896DDB"/>
    <w:rsid w:val="008A3D57"/>
    <w:rsid w:val="008A7305"/>
    <w:rsid w:val="008A7EFF"/>
    <w:rsid w:val="008B23BC"/>
    <w:rsid w:val="008B3899"/>
    <w:rsid w:val="008C2C91"/>
    <w:rsid w:val="008C50A2"/>
    <w:rsid w:val="008E328C"/>
    <w:rsid w:val="008E3D60"/>
    <w:rsid w:val="008E3F4C"/>
    <w:rsid w:val="008E66D7"/>
    <w:rsid w:val="008E78F0"/>
    <w:rsid w:val="008F062E"/>
    <w:rsid w:val="008F1AD0"/>
    <w:rsid w:val="0090165F"/>
    <w:rsid w:val="00901B82"/>
    <w:rsid w:val="00902EC3"/>
    <w:rsid w:val="0090543E"/>
    <w:rsid w:val="009079CD"/>
    <w:rsid w:val="00912B09"/>
    <w:rsid w:val="00916C38"/>
    <w:rsid w:val="0091791D"/>
    <w:rsid w:val="00926E71"/>
    <w:rsid w:val="00934E5F"/>
    <w:rsid w:val="009432CF"/>
    <w:rsid w:val="00961135"/>
    <w:rsid w:val="00963880"/>
    <w:rsid w:val="00966C2F"/>
    <w:rsid w:val="0096742A"/>
    <w:rsid w:val="0097512B"/>
    <w:rsid w:val="00982404"/>
    <w:rsid w:val="00990B81"/>
    <w:rsid w:val="00993F00"/>
    <w:rsid w:val="009A1259"/>
    <w:rsid w:val="009A6C57"/>
    <w:rsid w:val="009B02C4"/>
    <w:rsid w:val="009B1CCE"/>
    <w:rsid w:val="009D0B45"/>
    <w:rsid w:val="009D2D3E"/>
    <w:rsid w:val="009D4F31"/>
    <w:rsid w:val="009D634E"/>
    <w:rsid w:val="009D67F6"/>
    <w:rsid w:val="009E08D1"/>
    <w:rsid w:val="009E0FE1"/>
    <w:rsid w:val="009E4BD0"/>
    <w:rsid w:val="009F00BC"/>
    <w:rsid w:val="009F2764"/>
    <w:rsid w:val="00A008D6"/>
    <w:rsid w:val="00A0406E"/>
    <w:rsid w:val="00A10406"/>
    <w:rsid w:val="00A11307"/>
    <w:rsid w:val="00A13AF3"/>
    <w:rsid w:val="00A14357"/>
    <w:rsid w:val="00A21388"/>
    <w:rsid w:val="00A27791"/>
    <w:rsid w:val="00A27ABE"/>
    <w:rsid w:val="00A355F9"/>
    <w:rsid w:val="00A35EFA"/>
    <w:rsid w:val="00A372B3"/>
    <w:rsid w:val="00A41355"/>
    <w:rsid w:val="00A437B6"/>
    <w:rsid w:val="00A43B92"/>
    <w:rsid w:val="00A47BCC"/>
    <w:rsid w:val="00A51C1D"/>
    <w:rsid w:val="00A54251"/>
    <w:rsid w:val="00A6179E"/>
    <w:rsid w:val="00A64316"/>
    <w:rsid w:val="00A804D9"/>
    <w:rsid w:val="00A8573B"/>
    <w:rsid w:val="00A90AA1"/>
    <w:rsid w:val="00A9146C"/>
    <w:rsid w:val="00A92915"/>
    <w:rsid w:val="00A92D96"/>
    <w:rsid w:val="00A92F92"/>
    <w:rsid w:val="00A96892"/>
    <w:rsid w:val="00A97FF3"/>
    <w:rsid w:val="00AA1136"/>
    <w:rsid w:val="00AA2051"/>
    <w:rsid w:val="00AA70C4"/>
    <w:rsid w:val="00AB0B65"/>
    <w:rsid w:val="00AB7C8F"/>
    <w:rsid w:val="00AC2192"/>
    <w:rsid w:val="00AC636D"/>
    <w:rsid w:val="00AD7770"/>
    <w:rsid w:val="00AD7E84"/>
    <w:rsid w:val="00AE1220"/>
    <w:rsid w:val="00B00F61"/>
    <w:rsid w:val="00B061F6"/>
    <w:rsid w:val="00B237FB"/>
    <w:rsid w:val="00B24B1D"/>
    <w:rsid w:val="00B26C33"/>
    <w:rsid w:val="00B277E0"/>
    <w:rsid w:val="00B34946"/>
    <w:rsid w:val="00B40E0D"/>
    <w:rsid w:val="00B47AC4"/>
    <w:rsid w:val="00B519FD"/>
    <w:rsid w:val="00B520BC"/>
    <w:rsid w:val="00B5287A"/>
    <w:rsid w:val="00B539CC"/>
    <w:rsid w:val="00B63D24"/>
    <w:rsid w:val="00B67B4E"/>
    <w:rsid w:val="00B73F00"/>
    <w:rsid w:val="00B822C5"/>
    <w:rsid w:val="00B82C35"/>
    <w:rsid w:val="00B924E6"/>
    <w:rsid w:val="00B93F2A"/>
    <w:rsid w:val="00BA069C"/>
    <w:rsid w:val="00BA0FDE"/>
    <w:rsid w:val="00BA16AE"/>
    <w:rsid w:val="00BA23E3"/>
    <w:rsid w:val="00BA262D"/>
    <w:rsid w:val="00BA5698"/>
    <w:rsid w:val="00BA6BC5"/>
    <w:rsid w:val="00BB3A8E"/>
    <w:rsid w:val="00BB41D1"/>
    <w:rsid w:val="00BC0741"/>
    <w:rsid w:val="00BC79EB"/>
    <w:rsid w:val="00BD7FCF"/>
    <w:rsid w:val="00BE2F71"/>
    <w:rsid w:val="00BF1AB8"/>
    <w:rsid w:val="00BF6406"/>
    <w:rsid w:val="00C064DC"/>
    <w:rsid w:val="00C132CA"/>
    <w:rsid w:val="00C149BD"/>
    <w:rsid w:val="00C25BDA"/>
    <w:rsid w:val="00C33104"/>
    <w:rsid w:val="00C332D4"/>
    <w:rsid w:val="00C334AF"/>
    <w:rsid w:val="00C402C7"/>
    <w:rsid w:val="00C44AE3"/>
    <w:rsid w:val="00C455CC"/>
    <w:rsid w:val="00C471D1"/>
    <w:rsid w:val="00C51011"/>
    <w:rsid w:val="00C560AC"/>
    <w:rsid w:val="00C5781C"/>
    <w:rsid w:val="00C60036"/>
    <w:rsid w:val="00C60343"/>
    <w:rsid w:val="00C7387B"/>
    <w:rsid w:val="00C854D4"/>
    <w:rsid w:val="00C90556"/>
    <w:rsid w:val="00C949D2"/>
    <w:rsid w:val="00C954A9"/>
    <w:rsid w:val="00C96E41"/>
    <w:rsid w:val="00C96F0A"/>
    <w:rsid w:val="00CA0D78"/>
    <w:rsid w:val="00CA35B1"/>
    <w:rsid w:val="00CA4855"/>
    <w:rsid w:val="00CA5D90"/>
    <w:rsid w:val="00CB24FE"/>
    <w:rsid w:val="00CC2AA0"/>
    <w:rsid w:val="00CD58FD"/>
    <w:rsid w:val="00CE4078"/>
    <w:rsid w:val="00CE4698"/>
    <w:rsid w:val="00CE7E81"/>
    <w:rsid w:val="00CF52CF"/>
    <w:rsid w:val="00CF66B5"/>
    <w:rsid w:val="00D02A71"/>
    <w:rsid w:val="00D03307"/>
    <w:rsid w:val="00D14C7B"/>
    <w:rsid w:val="00D16774"/>
    <w:rsid w:val="00D23F1C"/>
    <w:rsid w:val="00D343FA"/>
    <w:rsid w:val="00D353BF"/>
    <w:rsid w:val="00D418FF"/>
    <w:rsid w:val="00D54287"/>
    <w:rsid w:val="00D60A8B"/>
    <w:rsid w:val="00D65C76"/>
    <w:rsid w:val="00D734C7"/>
    <w:rsid w:val="00D7542B"/>
    <w:rsid w:val="00D8351F"/>
    <w:rsid w:val="00DA1D32"/>
    <w:rsid w:val="00DA2F73"/>
    <w:rsid w:val="00DA7A55"/>
    <w:rsid w:val="00DB7580"/>
    <w:rsid w:val="00DC0AB0"/>
    <w:rsid w:val="00DC307B"/>
    <w:rsid w:val="00DC343B"/>
    <w:rsid w:val="00DC462F"/>
    <w:rsid w:val="00DC499A"/>
    <w:rsid w:val="00DD604A"/>
    <w:rsid w:val="00DD6A21"/>
    <w:rsid w:val="00DE18A7"/>
    <w:rsid w:val="00DE2EFB"/>
    <w:rsid w:val="00DE60CA"/>
    <w:rsid w:val="00DE78CE"/>
    <w:rsid w:val="00DF01B6"/>
    <w:rsid w:val="00DF28F1"/>
    <w:rsid w:val="00E02517"/>
    <w:rsid w:val="00E126DA"/>
    <w:rsid w:val="00E1290D"/>
    <w:rsid w:val="00E14833"/>
    <w:rsid w:val="00E1675F"/>
    <w:rsid w:val="00E16DDD"/>
    <w:rsid w:val="00E23DB3"/>
    <w:rsid w:val="00E24FA3"/>
    <w:rsid w:val="00E26B28"/>
    <w:rsid w:val="00E304DF"/>
    <w:rsid w:val="00E31465"/>
    <w:rsid w:val="00E328CD"/>
    <w:rsid w:val="00E3489E"/>
    <w:rsid w:val="00E3546C"/>
    <w:rsid w:val="00E362F0"/>
    <w:rsid w:val="00E36B95"/>
    <w:rsid w:val="00E4003F"/>
    <w:rsid w:val="00E44115"/>
    <w:rsid w:val="00E458F6"/>
    <w:rsid w:val="00E45954"/>
    <w:rsid w:val="00E46704"/>
    <w:rsid w:val="00E507AF"/>
    <w:rsid w:val="00E53546"/>
    <w:rsid w:val="00E55F24"/>
    <w:rsid w:val="00E60C48"/>
    <w:rsid w:val="00E639D3"/>
    <w:rsid w:val="00E74601"/>
    <w:rsid w:val="00E95C18"/>
    <w:rsid w:val="00EA44D9"/>
    <w:rsid w:val="00EB6A76"/>
    <w:rsid w:val="00ED6EDE"/>
    <w:rsid w:val="00EE6ED3"/>
    <w:rsid w:val="00EF155E"/>
    <w:rsid w:val="00EF45CA"/>
    <w:rsid w:val="00F07374"/>
    <w:rsid w:val="00F0799D"/>
    <w:rsid w:val="00F10283"/>
    <w:rsid w:val="00F107A0"/>
    <w:rsid w:val="00F127A8"/>
    <w:rsid w:val="00F14C6D"/>
    <w:rsid w:val="00F21666"/>
    <w:rsid w:val="00F220A5"/>
    <w:rsid w:val="00F32BA9"/>
    <w:rsid w:val="00F34362"/>
    <w:rsid w:val="00F34BC9"/>
    <w:rsid w:val="00F46910"/>
    <w:rsid w:val="00F513AE"/>
    <w:rsid w:val="00F51ECD"/>
    <w:rsid w:val="00F54D4F"/>
    <w:rsid w:val="00F6010D"/>
    <w:rsid w:val="00F81458"/>
    <w:rsid w:val="00F8302E"/>
    <w:rsid w:val="00F86AAA"/>
    <w:rsid w:val="00F86DAB"/>
    <w:rsid w:val="00F87946"/>
    <w:rsid w:val="00F95F76"/>
    <w:rsid w:val="00FA22A8"/>
    <w:rsid w:val="00FA4033"/>
    <w:rsid w:val="00FA4916"/>
    <w:rsid w:val="00FA7E5C"/>
    <w:rsid w:val="00FB11A7"/>
    <w:rsid w:val="00FB193D"/>
    <w:rsid w:val="00FB3422"/>
    <w:rsid w:val="00FC4EFC"/>
    <w:rsid w:val="00FC7AA2"/>
    <w:rsid w:val="00FD01B5"/>
    <w:rsid w:val="00FD2257"/>
    <w:rsid w:val="00FD5BF0"/>
    <w:rsid w:val="00FD6475"/>
    <w:rsid w:val="00FF1440"/>
    <w:rsid w:val="2AE905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E2666B"/>
  <w15:chartTrackingRefBased/>
  <w15:docId w15:val="{8E36369B-2AF8-4335-B1FE-9073E947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376">
    <w:lsdException w:name="Normal" w:locked="0" w:qFormat="1"/>
    <w:lsdException w:name="heading 1" w:locked="0"/>
    <w:lsdException w:name="heading 2" w:locked="0"/>
    <w:lsdException w:name="heading 3" w:locked="0"/>
    <w:lsdException w:name="heading 4" w:locked="0"/>
    <w:lsdException w:name="heading 5" w:locked="0"/>
    <w:lsdException w:name="heading 6" w:locked="0"/>
    <w:lsdException w:name="heading 7" w:locked="0"/>
    <w:lsdException w:name="heading 8" w:locked="0"/>
    <w:lsdException w:name="heading 9" w:locked="0"/>
    <w:lsdException w:name="toc 1" w:locked="0" w:uiPriority="39"/>
    <w:lsdException w:name="toc 2" w:locked="0" w:uiPriority="39"/>
    <w:lsdException w:name="toc 3" w:locked="0" w:uiPriority="39"/>
    <w:lsdException w:name="toc 4" w:locked="0" w:uiPriority="39"/>
    <w:lsdException w:name="header" w:locked="0" w:qFormat="1"/>
    <w:lsdException w:name="footer" w:locked="0" w:uiPriority="99"/>
    <w:lsdException w:name="caption" w:semiHidden="1" w:unhideWhenUsed="1" w:qFormat="1"/>
    <w:lsdException w:name="endnote reference" w:locked="0" w:qFormat="1"/>
    <w:lsdException w:name="endnote text" w:locked="0" w:qFormat="1"/>
    <w:lsdException w:name="List Bullet" w:qFormat="1"/>
    <w:lsdException w:name="List Number" w:qFormat="1"/>
    <w:lsdException w:name="Default Paragraph Font" w:locked="0"/>
    <w:lsdException w:name="List Continue 4" w:locked="0"/>
    <w:lsdException w:name="Hyperlink" w:locked="0" w:uiPriority="99"/>
    <w:lsdException w:name="Strong" w:locked="0" w:uiPriority="22" w:qFormat="1"/>
    <w:lsdException w:name="Emphasis" w:uiPriority="20" w:qFormat="1"/>
    <w:lsdException w:name="HTML Top of Form" w:locked="0"/>
    <w:lsdException w:name="HTML Bottom of Form" w:locked="0"/>
    <w:lsdException w:name="Normal (Web)" w:uiPriority="99"/>
    <w:lsdException w:name="HTML Keyboard"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lsdException w:name="Plain Table 1" w:locked="0"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aliases w:val="AHRC plain text"/>
    <w:qFormat/>
    <w:rsid w:val="00E53546"/>
    <w:pPr>
      <w:spacing w:before="240" w:after="240"/>
    </w:pPr>
    <w:rPr>
      <w:rFonts w:ascii="Open Sans" w:eastAsia="MS Mincho" w:hAnsi="Open Sans"/>
      <w:sz w:val="24"/>
      <w:szCs w:val="24"/>
    </w:rPr>
  </w:style>
  <w:style w:type="paragraph" w:styleId="Heading1">
    <w:name w:val="heading 1"/>
    <w:basedOn w:val="Normal"/>
    <w:next w:val="Normal"/>
    <w:link w:val="Heading1Char"/>
    <w:rsid w:val="005C2ECF"/>
    <w:pPr>
      <w:keepNext/>
      <w:keepLines/>
      <w:numPr>
        <w:numId w:val="1"/>
      </w:numPr>
      <w:spacing w:before="360"/>
      <w:outlineLvl w:val="0"/>
    </w:pPr>
    <w:rPr>
      <w:b/>
      <w:bCs/>
      <w:sz w:val="36"/>
      <w:szCs w:val="28"/>
    </w:rPr>
  </w:style>
  <w:style w:type="paragraph" w:styleId="Heading2">
    <w:name w:val="heading 2"/>
    <w:basedOn w:val="Heading1"/>
    <w:next w:val="Normal"/>
    <w:link w:val="Heading2Char"/>
    <w:rsid w:val="00BA23E3"/>
    <w:pPr>
      <w:numPr>
        <w:ilvl w:val="1"/>
      </w:numPr>
      <w:outlineLvl w:val="1"/>
    </w:pPr>
    <w:rPr>
      <w:bCs w:val="0"/>
      <w:sz w:val="32"/>
      <w:szCs w:val="26"/>
    </w:rPr>
  </w:style>
  <w:style w:type="paragraph" w:styleId="Heading3">
    <w:name w:val="heading 3"/>
    <w:basedOn w:val="Heading2"/>
    <w:next w:val="Normal"/>
    <w:link w:val="Heading3Char"/>
    <w:rsid w:val="008007A8"/>
    <w:pPr>
      <w:numPr>
        <w:ilvl w:val="2"/>
      </w:numPr>
      <w:outlineLvl w:val="2"/>
    </w:pPr>
    <w:rPr>
      <w:b w:val="0"/>
      <w:bCs/>
      <w:sz w:val="24"/>
    </w:rPr>
  </w:style>
  <w:style w:type="paragraph" w:styleId="Heading4">
    <w:name w:val="heading 4"/>
    <w:basedOn w:val="Heading3"/>
    <w:next w:val="Normal"/>
    <w:link w:val="Heading4Char"/>
    <w:locked/>
    <w:rsid w:val="008007A8"/>
    <w:pPr>
      <w:numPr>
        <w:ilvl w:val="3"/>
      </w:numPr>
      <w:outlineLvl w:val="3"/>
    </w:pPr>
    <w:rPr>
      <w:bCs w:val="0"/>
      <w:i/>
      <w:iCs/>
    </w:rPr>
  </w:style>
  <w:style w:type="paragraph" w:styleId="Heading5">
    <w:name w:val="heading 5"/>
    <w:basedOn w:val="Normal"/>
    <w:next w:val="Normal"/>
    <w:link w:val="Heading5Char"/>
    <w:locked/>
    <w:rsid w:val="005C2ECF"/>
    <w:pPr>
      <w:keepNext/>
      <w:keepLines/>
      <w:numPr>
        <w:ilvl w:val="4"/>
        <w:numId w:val="1"/>
      </w:numPr>
      <w:spacing w:before="200"/>
      <w:outlineLvl w:val="4"/>
    </w:pPr>
  </w:style>
  <w:style w:type="paragraph" w:styleId="Heading6">
    <w:name w:val="heading 6"/>
    <w:basedOn w:val="Normal"/>
    <w:next w:val="Normal"/>
    <w:link w:val="Heading6Char"/>
    <w:locked/>
    <w:rsid w:val="005C2ECF"/>
    <w:pPr>
      <w:keepNext/>
      <w:keepLines/>
      <w:numPr>
        <w:ilvl w:val="5"/>
        <w:numId w:val="1"/>
      </w:numPr>
      <w:spacing w:before="200"/>
      <w:outlineLvl w:val="5"/>
    </w:pPr>
    <w:rPr>
      <w:i/>
      <w:iCs/>
    </w:rPr>
  </w:style>
  <w:style w:type="paragraph" w:styleId="Heading7">
    <w:name w:val="heading 7"/>
    <w:basedOn w:val="Normal"/>
    <w:next w:val="Normal"/>
    <w:link w:val="Heading7Char"/>
    <w:locked/>
    <w:rsid w:val="005C2ECF"/>
    <w:pPr>
      <w:keepNext/>
      <w:keepLines/>
      <w:numPr>
        <w:ilvl w:val="6"/>
        <w:numId w:val="1"/>
      </w:numPr>
      <w:spacing w:before="200"/>
      <w:outlineLvl w:val="6"/>
    </w:pPr>
    <w:rPr>
      <w:i/>
      <w:iCs/>
    </w:rPr>
  </w:style>
  <w:style w:type="paragraph" w:styleId="Heading8">
    <w:name w:val="heading 8"/>
    <w:basedOn w:val="Normal"/>
    <w:next w:val="Normal"/>
    <w:link w:val="Heading8Char"/>
    <w:locked/>
    <w:rsid w:val="005C2ECF"/>
    <w:pPr>
      <w:keepNext/>
      <w:keepLines/>
      <w:numPr>
        <w:ilvl w:val="7"/>
        <w:numId w:val="1"/>
      </w:numPr>
      <w:spacing w:before="200"/>
      <w:outlineLvl w:val="7"/>
    </w:pPr>
    <w:rPr>
      <w:sz w:val="20"/>
      <w:szCs w:val="20"/>
    </w:rPr>
  </w:style>
  <w:style w:type="paragraph" w:styleId="Heading9">
    <w:name w:val="heading 9"/>
    <w:basedOn w:val="Normal"/>
    <w:next w:val="Normal"/>
    <w:link w:val="Heading9Char"/>
    <w:locked/>
    <w:rsid w:val="005C2ECF"/>
    <w:pPr>
      <w:keepNext/>
      <w:keepLines/>
      <w:numPr>
        <w:ilvl w:val="8"/>
        <w:numId w:val="1"/>
      </w:numPr>
      <w:spacing w:before="20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2ECF"/>
    <w:rPr>
      <w:rFonts w:ascii="Open Sans" w:eastAsia="MS Mincho" w:hAnsi="Open Sans"/>
      <w:b/>
      <w:bCs/>
      <w:sz w:val="36"/>
      <w:szCs w:val="28"/>
    </w:rPr>
  </w:style>
  <w:style w:type="character" w:customStyle="1" w:styleId="Heading2Char">
    <w:name w:val="Heading 2 Char"/>
    <w:link w:val="Heading2"/>
    <w:rsid w:val="00BA23E3"/>
    <w:rPr>
      <w:rFonts w:ascii="Open Sans" w:eastAsia="MS Mincho" w:hAnsi="Open Sans"/>
      <w:b/>
      <w:sz w:val="32"/>
      <w:szCs w:val="26"/>
    </w:rPr>
  </w:style>
  <w:style w:type="character" w:customStyle="1" w:styleId="Heading3Char">
    <w:name w:val="Heading 3 Char"/>
    <w:link w:val="Heading3"/>
    <w:rsid w:val="008007A8"/>
    <w:rPr>
      <w:rFonts w:ascii="Open Sans" w:eastAsia="MS Mincho" w:hAnsi="Open Sans"/>
      <w:bCs/>
      <w:sz w:val="24"/>
      <w:szCs w:val="26"/>
    </w:rPr>
  </w:style>
  <w:style w:type="character" w:customStyle="1" w:styleId="Heading4Char">
    <w:name w:val="Heading 4 Char"/>
    <w:link w:val="Heading4"/>
    <w:rsid w:val="008007A8"/>
    <w:rPr>
      <w:rFonts w:ascii="Open Sans" w:eastAsia="MS Mincho" w:hAnsi="Open Sans"/>
      <w:i/>
      <w:iCs/>
      <w:sz w:val="24"/>
      <w:szCs w:val="26"/>
    </w:rPr>
  </w:style>
  <w:style w:type="character" w:styleId="Strong">
    <w:name w:val="Strong"/>
    <w:uiPriority w:val="22"/>
    <w:qFormat/>
    <w:locked/>
    <w:rsid w:val="00471BB7"/>
    <w:rPr>
      <w:rFonts w:ascii="Open Sans" w:hAnsi="Open Sans"/>
      <w:b/>
      <w:bCs/>
    </w:rPr>
  </w:style>
  <w:style w:type="character" w:customStyle="1" w:styleId="Heading5Char">
    <w:name w:val="Heading 5 Char"/>
    <w:link w:val="Heading5"/>
    <w:rsid w:val="005C2ECF"/>
    <w:rPr>
      <w:rFonts w:ascii="Open Sans" w:eastAsia="MS Mincho" w:hAnsi="Open Sans"/>
      <w:sz w:val="24"/>
      <w:szCs w:val="24"/>
    </w:rPr>
  </w:style>
  <w:style w:type="character" w:customStyle="1" w:styleId="Heading6Char">
    <w:name w:val="Heading 6 Char"/>
    <w:link w:val="Heading6"/>
    <w:rsid w:val="005C2ECF"/>
    <w:rPr>
      <w:rFonts w:ascii="Open Sans" w:eastAsia="MS Mincho" w:hAnsi="Open Sans"/>
      <w:i/>
      <w:iCs/>
      <w:sz w:val="24"/>
      <w:szCs w:val="24"/>
    </w:rPr>
  </w:style>
  <w:style w:type="character" w:customStyle="1" w:styleId="Heading7Char">
    <w:name w:val="Heading 7 Char"/>
    <w:link w:val="Heading7"/>
    <w:rsid w:val="005C2ECF"/>
    <w:rPr>
      <w:rFonts w:ascii="Open Sans" w:eastAsia="MS Mincho" w:hAnsi="Open Sans"/>
      <w:i/>
      <w:iCs/>
      <w:sz w:val="24"/>
      <w:szCs w:val="24"/>
    </w:rPr>
  </w:style>
  <w:style w:type="character" w:customStyle="1" w:styleId="Heading8Char">
    <w:name w:val="Heading 8 Char"/>
    <w:link w:val="Heading8"/>
    <w:rsid w:val="005C2ECF"/>
    <w:rPr>
      <w:rFonts w:ascii="Open Sans" w:eastAsia="MS Mincho" w:hAnsi="Open Sans"/>
    </w:rPr>
  </w:style>
  <w:style w:type="character" w:customStyle="1" w:styleId="Heading9Char">
    <w:name w:val="Heading 9 Char"/>
    <w:link w:val="Heading9"/>
    <w:rsid w:val="005C2ECF"/>
    <w:rPr>
      <w:rFonts w:ascii="Open Sans" w:eastAsia="MS Mincho" w:hAnsi="Open Sans"/>
      <w:i/>
      <w:iCs/>
    </w:rPr>
  </w:style>
  <w:style w:type="paragraph" w:styleId="Header">
    <w:name w:val="header"/>
    <w:basedOn w:val="Normal"/>
    <w:link w:val="HeaderChar"/>
    <w:qFormat/>
    <w:rsid w:val="00902EC3"/>
    <w:pPr>
      <w:tabs>
        <w:tab w:val="center" w:pos="4513"/>
        <w:tab w:val="right" w:pos="9026"/>
      </w:tabs>
      <w:spacing w:after="0"/>
      <w:jc w:val="right"/>
    </w:pPr>
    <w:rPr>
      <w:sz w:val="18"/>
    </w:rPr>
  </w:style>
  <w:style w:type="character" w:customStyle="1" w:styleId="HeaderChar">
    <w:name w:val="Header Char"/>
    <w:link w:val="Header"/>
    <w:rsid w:val="00902EC3"/>
    <w:rPr>
      <w:rFonts w:ascii="Open Sans" w:eastAsia="MS Mincho" w:hAnsi="Open Sans"/>
      <w:sz w:val="18"/>
      <w:szCs w:val="24"/>
    </w:rPr>
  </w:style>
  <w:style w:type="paragraph" w:styleId="Footer">
    <w:name w:val="footer"/>
    <w:basedOn w:val="Normal"/>
    <w:link w:val="FooterChar"/>
    <w:uiPriority w:val="99"/>
    <w:rsid w:val="0063009F"/>
    <w:pPr>
      <w:tabs>
        <w:tab w:val="right" w:pos="2835"/>
        <w:tab w:val="right" w:pos="5670"/>
      </w:tabs>
      <w:spacing w:before="0" w:after="0"/>
      <w:ind w:left="-868"/>
    </w:pPr>
    <w:rPr>
      <w:sz w:val="18"/>
    </w:rPr>
  </w:style>
  <w:style w:type="character" w:customStyle="1" w:styleId="FooterChar">
    <w:name w:val="Footer Char"/>
    <w:link w:val="Footer"/>
    <w:uiPriority w:val="99"/>
    <w:rsid w:val="0063009F"/>
    <w:rPr>
      <w:rFonts w:ascii="Open Sans" w:eastAsia="MS Mincho" w:hAnsi="Open Sans"/>
      <w:sz w:val="18"/>
      <w:szCs w:val="24"/>
    </w:rPr>
  </w:style>
  <w:style w:type="paragraph" w:styleId="TOC3">
    <w:name w:val="toc 3"/>
    <w:basedOn w:val="Normal"/>
    <w:next w:val="Normal"/>
    <w:uiPriority w:val="39"/>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rsid w:val="00471BB7"/>
    <w:rPr>
      <w:rFonts w:ascii="Open Sans" w:hAnsi="Open Sans"/>
      <w:color w:val="auto"/>
      <w:sz w:val="24"/>
    </w:rPr>
  </w:style>
  <w:style w:type="paragraph" w:styleId="ListContinue4">
    <w:name w:val="List Continue 4"/>
    <w:basedOn w:val="Normal"/>
    <w:semiHidden/>
    <w:locked/>
    <w:rsid w:val="005C2ECF"/>
    <w:pPr>
      <w:spacing w:after="120"/>
      <w:ind w:left="1132"/>
    </w:pPr>
  </w:style>
  <w:style w:type="numbering" w:styleId="111111">
    <w:name w:val="Outline List 2"/>
    <w:basedOn w:val="NoList"/>
    <w:semiHidden/>
    <w:locked/>
    <w:rsid w:val="00E45954"/>
    <w:pPr>
      <w:numPr>
        <w:numId w:val="12"/>
      </w:numPr>
    </w:pPr>
  </w:style>
  <w:style w:type="paragraph" w:styleId="TOC1">
    <w:name w:val="toc 1"/>
    <w:basedOn w:val="Normal"/>
    <w:next w:val="Normal"/>
    <w:uiPriority w:val="39"/>
    <w:rsid w:val="000B5B68"/>
    <w:pPr>
      <w:tabs>
        <w:tab w:val="right" w:leader="dot" w:pos="9060"/>
      </w:tabs>
      <w:spacing w:after="0"/>
      <w:ind w:left="720" w:hanging="720"/>
    </w:pPr>
    <w:rPr>
      <w:b/>
      <w:noProof/>
    </w:rPr>
  </w:style>
  <w:style w:type="paragraph" w:styleId="TOC2">
    <w:name w:val="toc 2"/>
    <w:basedOn w:val="Normal"/>
    <w:next w:val="Normal"/>
    <w:uiPriority w:val="39"/>
    <w:locked/>
    <w:rsid w:val="00A92F92"/>
    <w:pPr>
      <w:tabs>
        <w:tab w:val="right" w:leader="dot" w:pos="9060"/>
      </w:tabs>
      <w:spacing w:before="0" w:after="0"/>
      <w:ind w:left="958" w:hanging="720"/>
    </w:pPr>
    <w:rPr>
      <w:b/>
      <w:i/>
      <w:noProof/>
    </w:rPr>
  </w:style>
  <w:style w:type="paragraph" w:styleId="TOC4">
    <w:name w:val="toc 4"/>
    <w:basedOn w:val="Normal"/>
    <w:next w:val="Normal"/>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rsid w:val="00471BB7"/>
    <w:rPr>
      <w:rFonts w:ascii="Open Sans" w:hAnsi="Open Sans"/>
      <w:color w:val="0000FF"/>
      <w:u w:val="single"/>
    </w:rPr>
  </w:style>
  <w:style w:type="paragraph" w:styleId="TOCHeading">
    <w:name w:val="TOC Heading"/>
    <w:basedOn w:val="Normal"/>
    <w:next w:val="Normal"/>
    <w:uiPriority w:val="39"/>
    <w:rsid w:val="00471BB7"/>
    <w:pPr>
      <w:spacing w:before="0" w:after="360"/>
    </w:pPr>
    <w:rPr>
      <w:b/>
      <w:lang w:val="en-US" w:eastAsia="en-US"/>
    </w:rPr>
  </w:style>
  <w:style w:type="paragraph" w:styleId="EndnoteText">
    <w:name w:val="endnote text"/>
    <w:basedOn w:val="Normal"/>
    <w:link w:val="EndnoteTextChar1"/>
    <w:qFormat/>
    <w:rsid w:val="0002476A"/>
    <w:pPr>
      <w:spacing w:before="0" w:after="0"/>
      <w:ind w:left="142" w:hanging="142"/>
    </w:pPr>
    <w:rPr>
      <w:sz w:val="20"/>
      <w:szCs w:val="20"/>
    </w:rPr>
  </w:style>
  <w:style w:type="character" w:customStyle="1" w:styleId="EndnoteTextChar1">
    <w:name w:val="Endnote Text Char1"/>
    <w:link w:val="EndnoteText"/>
    <w:rsid w:val="00E55F24"/>
    <w:rPr>
      <w:rFonts w:ascii="Open Sans" w:eastAsia="MS Mincho" w:hAnsi="Open Sans"/>
    </w:rPr>
  </w:style>
  <w:style w:type="character" w:styleId="EndnoteReference">
    <w:name w:val="endnote reference"/>
    <w:qFormat/>
    <w:rsid w:val="00045C4B"/>
    <w:rPr>
      <w:rFonts w:ascii="Open Sans" w:hAnsi="Open Sans"/>
      <w:sz w:val="20"/>
      <w:vertAlign w:val="superscript"/>
    </w:rPr>
  </w:style>
  <w:style w:type="numbering" w:styleId="1ai">
    <w:name w:val="Outline List 1"/>
    <w:basedOn w:val="NoList"/>
    <w:semiHidden/>
    <w:locked/>
    <w:rsid w:val="00E45954"/>
    <w:pPr>
      <w:numPr>
        <w:numId w:val="13"/>
      </w:numPr>
    </w:pPr>
  </w:style>
  <w:style w:type="numbering" w:styleId="ArticleSection">
    <w:name w:val="Outline List 3"/>
    <w:basedOn w:val="NoList"/>
    <w:semiHidden/>
    <w:locked/>
    <w:rsid w:val="00E45954"/>
    <w:pPr>
      <w:numPr>
        <w:numId w:val="14"/>
      </w:numPr>
    </w:pPr>
  </w:style>
  <w:style w:type="paragraph" w:styleId="BlockText">
    <w:name w:val="Block Text"/>
    <w:basedOn w:val="Normal"/>
    <w:semiHidden/>
    <w:rsid w:val="00045C4B"/>
    <w:pPr>
      <w:spacing w:after="120"/>
      <w:ind w:left="1440" w:right="1440"/>
    </w:pPr>
  </w:style>
  <w:style w:type="paragraph" w:styleId="BodyText">
    <w:name w:val="Body Text"/>
    <w:basedOn w:val="Normal"/>
    <w:semiHidden/>
    <w:rsid w:val="00045C4B"/>
    <w:pPr>
      <w:spacing w:after="120"/>
    </w:pPr>
  </w:style>
  <w:style w:type="paragraph" w:styleId="BodyText2">
    <w:name w:val="Body Text 2"/>
    <w:basedOn w:val="Normal"/>
    <w:semiHidden/>
    <w:rsid w:val="00045C4B"/>
    <w:pPr>
      <w:spacing w:after="120" w:line="480" w:lineRule="auto"/>
    </w:pPr>
  </w:style>
  <w:style w:type="paragraph" w:styleId="BodyText3">
    <w:name w:val="Body Text 3"/>
    <w:basedOn w:val="Normal"/>
    <w:semiHidden/>
    <w:rsid w:val="00045C4B"/>
    <w:pPr>
      <w:spacing w:after="120"/>
    </w:pPr>
    <w:rPr>
      <w:sz w:val="16"/>
      <w:szCs w:val="16"/>
    </w:rPr>
  </w:style>
  <w:style w:type="paragraph" w:styleId="BodyTextFirstIndent">
    <w:name w:val="Body Text First Indent"/>
    <w:basedOn w:val="BodyText"/>
    <w:semiHidden/>
    <w:rsid w:val="00E45954"/>
    <w:pPr>
      <w:ind w:firstLine="210"/>
    </w:pPr>
  </w:style>
  <w:style w:type="paragraph" w:styleId="BodyTextIndent">
    <w:name w:val="Body Text Indent"/>
    <w:basedOn w:val="Normal"/>
    <w:semiHidden/>
    <w:rsid w:val="00045C4B"/>
    <w:pPr>
      <w:spacing w:after="120"/>
      <w:ind w:left="283"/>
    </w:pPr>
  </w:style>
  <w:style w:type="paragraph" w:styleId="BodyTextFirstIndent2">
    <w:name w:val="Body Text First Indent 2"/>
    <w:basedOn w:val="BodyTextIndent"/>
    <w:semiHidden/>
    <w:rsid w:val="00045C4B"/>
    <w:pPr>
      <w:ind w:firstLine="210"/>
    </w:pPr>
  </w:style>
  <w:style w:type="paragraph" w:styleId="BodyTextIndent2">
    <w:name w:val="Body Text Indent 2"/>
    <w:basedOn w:val="Normal"/>
    <w:semiHidden/>
    <w:rsid w:val="00045C4B"/>
    <w:pPr>
      <w:spacing w:after="120" w:line="480" w:lineRule="auto"/>
      <w:ind w:left="283"/>
    </w:pPr>
  </w:style>
  <w:style w:type="paragraph" w:styleId="BodyTextIndent3">
    <w:name w:val="Body Text Indent 3"/>
    <w:basedOn w:val="Normal"/>
    <w:semiHidden/>
    <w:rsid w:val="00045C4B"/>
    <w:pPr>
      <w:spacing w:after="120"/>
      <w:ind w:left="283"/>
    </w:pPr>
    <w:rPr>
      <w:sz w:val="16"/>
      <w:szCs w:val="16"/>
    </w:rPr>
  </w:style>
  <w:style w:type="paragraph" w:styleId="Closing">
    <w:name w:val="Closing"/>
    <w:basedOn w:val="Normal"/>
    <w:semiHidden/>
    <w:rsid w:val="00045C4B"/>
    <w:pPr>
      <w:ind w:left="4252"/>
    </w:pPr>
  </w:style>
  <w:style w:type="paragraph" w:styleId="Date">
    <w:name w:val="Date"/>
    <w:basedOn w:val="Normal"/>
    <w:next w:val="Normal"/>
    <w:semiHidden/>
    <w:rsid w:val="005C2ECF"/>
    <w:pPr>
      <w:spacing w:before="120" w:after="120"/>
      <w:jc w:val="right"/>
    </w:pPr>
  </w:style>
  <w:style w:type="paragraph" w:styleId="E-mailSignature">
    <w:name w:val="E-mail Signature"/>
    <w:basedOn w:val="Normal"/>
    <w:semiHidden/>
    <w:rsid w:val="00045C4B"/>
  </w:style>
  <w:style w:type="character" w:styleId="Emphasis">
    <w:name w:val="Emphasis"/>
    <w:uiPriority w:val="20"/>
    <w:qFormat/>
    <w:rsid w:val="00045C4B"/>
    <w:rPr>
      <w:rFonts w:ascii="Open Sans" w:hAnsi="Open Sans"/>
      <w:i w:val="0"/>
      <w:iCs/>
    </w:rPr>
  </w:style>
  <w:style w:type="paragraph" w:styleId="EnvelopeAddress">
    <w:name w:val="envelope address"/>
    <w:basedOn w:val="Normal"/>
    <w:semiHidden/>
    <w:rsid w:val="00045C4B"/>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rsid w:val="00045C4B"/>
    <w:rPr>
      <w:rFonts w:cs="Arial"/>
      <w:sz w:val="20"/>
      <w:szCs w:val="20"/>
    </w:rPr>
  </w:style>
  <w:style w:type="character" w:styleId="HTMLAcronym">
    <w:name w:val="HTML Acronym"/>
    <w:semiHidden/>
    <w:rsid w:val="005C2ECF"/>
    <w:rPr>
      <w:rFonts w:ascii="Open Sans" w:hAnsi="Open Sans"/>
    </w:rPr>
  </w:style>
  <w:style w:type="paragraph" w:styleId="HTMLAddress">
    <w:name w:val="HTML Address"/>
    <w:basedOn w:val="Normal"/>
    <w:semiHidden/>
    <w:rsid w:val="005C2ECF"/>
    <w:rPr>
      <w:i/>
      <w:iCs/>
    </w:rPr>
  </w:style>
  <w:style w:type="character" w:styleId="HTMLCite">
    <w:name w:val="HTML Cite"/>
    <w:semiHidden/>
    <w:rsid w:val="005C2ECF"/>
    <w:rPr>
      <w:rFonts w:ascii="Open Sans" w:hAnsi="Open Sans"/>
      <w:i/>
      <w:iCs/>
    </w:rPr>
  </w:style>
  <w:style w:type="character" w:styleId="HTMLCode">
    <w:name w:val="HTML Code"/>
    <w:semiHidden/>
    <w:rsid w:val="005C2ECF"/>
    <w:rPr>
      <w:rFonts w:ascii="Open Sans" w:hAnsi="Open Sans" w:cs="Courier New"/>
      <w:sz w:val="20"/>
      <w:szCs w:val="20"/>
    </w:rPr>
  </w:style>
  <w:style w:type="character" w:styleId="HTMLDefinition">
    <w:name w:val="HTML Definition"/>
    <w:semiHidden/>
    <w:rsid w:val="005C2ECF"/>
    <w:rPr>
      <w:rFonts w:ascii="Open Sans" w:hAnsi="Open Sans"/>
      <w:i/>
      <w:iCs/>
    </w:rPr>
  </w:style>
  <w:style w:type="character" w:styleId="HTMLKeyboard">
    <w:name w:val="HTML Keyboard"/>
    <w:semiHidden/>
    <w:rsid w:val="005C2ECF"/>
    <w:rPr>
      <w:rFonts w:ascii="Open Sans" w:hAnsi="Open Sans" w:cs="Courier New"/>
      <w:sz w:val="20"/>
      <w:szCs w:val="20"/>
    </w:rPr>
  </w:style>
  <w:style w:type="paragraph" w:styleId="HTMLPreformatted">
    <w:name w:val="HTML Preformatted"/>
    <w:basedOn w:val="Normal"/>
    <w:semiHidden/>
    <w:rsid w:val="005C2ECF"/>
    <w:rPr>
      <w:rFonts w:cs="Courier New"/>
      <w:sz w:val="20"/>
      <w:szCs w:val="20"/>
    </w:rPr>
  </w:style>
  <w:style w:type="character" w:styleId="HTMLSample">
    <w:name w:val="HTML Sample"/>
    <w:semiHidden/>
    <w:rsid w:val="005C2ECF"/>
    <w:rPr>
      <w:rFonts w:ascii="Open Sans" w:hAnsi="Open Sans" w:cs="Courier New"/>
    </w:rPr>
  </w:style>
  <w:style w:type="character" w:styleId="HTMLTypewriter">
    <w:name w:val="HTML Typewriter"/>
    <w:semiHidden/>
    <w:rsid w:val="005C2ECF"/>
    <w:rPr>
      <w:rFonts w:ascii="Open Sans" w:hAnsi="Open Sans" w:cs="Courier New"/>
      <w:sz w:val="20"/>
      <w:szCs w:val="20"/>
    </w:rPr>
  </w:style>
  <w:style w:type="character" w:styleId="HTMLVariable">
    <w:name w:val="HTML Variable"/>
    <w:semiHidden/>
    <w:rsid w:val="005C2ECF"/>
    <w:rPr>
      <w:rFonts w:ascii="Open Sans" w:hAnsi="Open Sans"/>
      <w:i/>
      <w:iCs/>
    </w:rPr>
  </w:style>
  <w:style w:type="character" w:styleId="LineNumber">
    <w:name w:val="line number"/>
    <w:semiHidden/>
    <w:rsid w:val="005C2ECF"/>
    <w:rPr>
      <w:rFonts w:ascii="Open Sans" w:hAnsi="Open Sans"/>
    </w:rPr>
  </w:style>
  <w:style w:type="paragraph" w:styleId="List">
    <w:name w:val="List"/>
    <w:basedOn w:val="Normal"/>
    <w:semiHidden/>
    <w:locked/>
    <w:rsid w:val="005C2ECF"/>
    <w:pPr>
      <w:ind w:left="283" w:hanging="283"/>
    </w:pPr>
  </w:style>
  <w:style w:type="paragraph" w:styleId="List2">
    <w:name w:val="List 2"/>
    <w:basedOn w:val="Normal"/>
    <w:semiHidden/>
    <w:locked/>
    <w:rsid w:val="005C2ECF"/>
    <w:pPr>
      <w:ind w:left="566" w:hanging="283"/>
    </w:pPr>
  </w:style>
  <w:style w:type="paragraph" w:styleId="List3">
    <w:name w:val="List 3"/>
    <w:basedOn w:val="Normal"/>
    <w:semiHidden/>
    <w:locked/>
    <w:rsid w:val="005C2ECF"/>
    <w:pPr>
      <w:ind w:left="849" w:hanging="283"/>
    </w:pPr>
  </w:style>
  <w:style w:type="paragraph" w:styleId="List4">
    <w:name w:val="List 4"/>
    <w:basedOn w:val="Normal"/>
    <w:semiHidden/>
    <w:locked/>
    <w:rsid w:val="005C2ECF"/>
    <w:pPr>
      <w:ind w:left="1132" w:hanging="283"/>
    </w:pPr>
  </w:style>
  <w:style w:type="paragraph" w:styleId="List5">
    <w:name w:val="List 5"/>
    <w:basedOn w:val="Normal"/>
    <w:semiHidden/>
    <w:locked/>
    <w:rsid w:val="005C2ECF"/>
    <w:pPr>
      <w:ind w:left="1415" w:hanging="283"/>
    </w:pPr>
  </w:style>
  <w:style w:type="paragraph" w:styleId="ListBullet">
    <w:name w:val="List Bullet"/>
    <w:basedOn w:val="ListNumber"/>
    <w:qFormat/>
    <w:rsid w:val="002C5943"/>
    <w:pPr>
      <w:numPr>
        <w:numId w:val="2"/>
      </w:numPr>
      <w:ind w:left="1094" w:hanging="737"/>
    </w:pPr>
  </w:style>
  <w:style w:type="paragraph" w:styleId="ListBullet2">
    <w:name w:val="List Bullet 2"/>
    <w:basedOn w:val="Normal"/>
    <w:semiHidden/>
    <w:locked/>
    <w:rsid w:val="005C2ECF"/>
    <w:pPr>
      <w:numPr>
        <w:numId w:val="3"/>
      </w:numPr>
    </w:pPr>
  </w:style>
  <w:style w:type="paragraph" w:styleId="ListBullet3">
    <w:name w:val="List Bullet 3"/>
    <w:basedOn w:val="Normal"/>
    <w:semiHidden/>
    <w:locked/>
    <w:rsid w:val="005C2ECF"/>
    <w:pPr>
      <w:numPr>
        <w:numId w:val="4"/>
      </w:numPr>
    </w:pPr>
  </w:style>
  <w:style w:type="paragraph" w:styleId="ListBullet4">
    <w:name w:val="List Bullet 4"/>
    <w:basedOn w:val="Normal"/>
    <w:semiHidden/>
    <w:locked/>
    <w:rsid w:val="005C2ECF"/>
    <w:pPr>
      <w:numPr>
        <w:numId w:val="5"/>
      </w:numPr>
    </w:pPr>
  </w:style>
  <w:style w:type="paragraph" w:styleId="ListBullet5">
    <w:name w:val="List Bullet 5"/>
    <w:basedOn w:val="Normal"/>
    <w:semiHidden/>
    <w:locked/>
    <w:rsid w:val="005C2ECF"/>
    <w:pPr>
      <w:numPr>
        <w:numId w:val="6"/>
      </w:numPr>
    </w:pPr>
  </w:style>
  <w:style w:type="paragraph" w:styleId="ListContinue">
    <w:name w:val="List Continue"/>
    <w:basedOn w:val="Normal"/>
    <w:semiHidden/>
    <w:locked/>
    <w:rsid w:val="005C2ECF"/>
    <w:pPr>
      <w:spacing w:after="120"/>
      <w:ind w:left="283"/>
    </w:pPr>
  </w:style>
  <w:style w:type="paragraph" w:styleId="ListContinue2">
    <w:name w:val="List Continue 2"/>
    <w:basedOn w:val="Normal"/>
    <w:semiHidden/>
    <w:locked/>
    <w:rsid w:val="005C2ECF"/>
    <w:pPr>
      <w:spacing w:after="120"/>
      <w:ind w:left="566"/>
    </w:pPr>
  </w:style>
  <w:style w:type="paragraph" w:styleId="ListContinue3">
    <w:name w:val="List Continue 3"/>
    <w:basedOn w:val="Normal"/>
    <w:semiHidden/>
    <w:locked/>
    <w:rsid w:val="005C2ECF"/>
    <w:pPr>
      <w:spacing w:after="120"/>
      <w:ind w:left="849"/>
    </w:pPr>
  </w:style>
  <w:style w:type="paragraph" w:styleId="ListContinue5">
    <w:name w:val="List Continue 5"/>
    <w:basedOn w:val="Normal"/>
    <w:semiHidden/>
    <w:locked/>
    <w:rsid w:val="005C2ECF"/>
    <w:pPr>
      <w:spacing w:after="120"/>
      <w:ind w:left="1415"/>
    </w:pPr>
  </w:style>
  <w:style w:type="paragraph" w:styleId="ListNumber">
    <w:name w:val="List Number"/>
    <w:basedOn w:val="Normal"/>
    <w:qFormat/>
    <w:rsid w:val="002C5943"/>
    <w:pPr>
      <w:numPr>
        <w:numId w:val="7"/>
      </w:numPr>
      <w:tabs>
        <w:tab w:val="clear" w:pos="360"/>
        <w:tab w:val="left" w:pos="1134"/>
      </w:tabs>
      <w:spacing w:before="120" w:after="120"/>
      <w:ind w:left="1094" w:hanging="737"/>
      <w:contextualSpacing/>
    </w:pPr>
  </w:style>
  <w:style w:type="paragraph" w:styleId="ListNumber2">
    <w:name w:val="List Number 2"/>
    <w:basedOn w:val="Normal"/>
    <w:semiHidden/>
    <w:locked/>
    <w:rsid w:val="005C2ECF"/>
    <w:pPr>
      <w:numPr>
        <w:numId w:val="10"/>
      </w:numPr>
    </w:pPr>
  </w:style>
  <w:style w:type="paragraph" w:styleId="ListNumber3">
    <w:name w:val="List Number 3"/>
    <w:basedOn w:val="Normal"/>
    <w:semiHidden/>
    <w:locked/>
    <w:rsid w:val="005C2ECF"/>
    <w:pPr>
      <w:numPr>
        <w:numId w:val="11"/>
      </w:numPr>
    </w:pPr>
  </w:style>
  <w:style w:type="paragraph" w:styleId="ListNumber4">
    <w:name w:val="List Number 4"/>
    <w:basedOn w:val="Normal"/>
    <w:semiHidden/>
    <w:locked/>
    <w:rsid w:val="005C2ECF"/>
    <w:pPr>
      <w:numPr>
        <w:numId w:val="8"/>
      </w:numPr>
    </w:pPr>
  </w:style>
  <w:style w:type="paragraph" w:styleId="ListNumber5">
    <w:name w:val="List Number 5"/>
    <w:basedOn w:val="Normal"/>
    <w:semiHidden/>
    <w:locked/>
    <w:rsid w:val="005C2ECF"/>
    <w:pPr>
      <w:numPr>
        <w:numId w:val="9"/>
      </w:numPr>
    </w:pPr>
  </w:style>
  <w:style w:type="paragraph" w:styleId="MessageHeader">
    <w:name w:val="Message Header"/>
    <w:basedOn w:val="Normal"/>
    <w:semiHidden/>
    <w:locked/>
    <w:rsid w:val="005C2ECF"/>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5C2ECF"/>
  </w:style>
  <w:style w:type="paragraph" w:styleId="NormalIndent">
    <w:name w:val="Normal Indent"/>
    <w:basedOn w:val="Normal"/>
    <w:semiHidden/>
    <w:rsid w:val="005C2ECF"/>
    <w:pPr>
      <w:ind w:left="720"/>
    </w:pPr>
  </w:style>
  <w:style w:type="paragraph" w:styleId="NoteHeading">
    <w:name w:val="Note Heading"/>
    <w:basedOn w:val="Normal"/>
    <w:next w:val="Normal"/>
    <w:semiHidden/>
    <w:rsid w:val="00E45954"/>
  </w:style>
  <w:style w:type="character" w:styleId="PageNumber">
    <w:name w:val="page number"/>
    <w:semiHidden/>
    <w:rsid w:val="00471BB7"/>
    <w:rPr>
      <w:rFonts w:ascii="Open Sans" w:hAnsi="Open Sans"/>
      <w:sz w:val="24"/>
    </w:rPr>
  </w:style>
  <w:style w:type="paragraph" w:styleId="PlainText">
    <w:name w:val="Plain Text"/>
    <w:basedOn w:val="Normal"/>
    <w:semiHidden/>
    <w:rsid w:val="00471BB7"/>
    <w:rPr>
      <w:rFonts w:cs="Courier New"/>
      <w:szCs w:val="20"/>
    </w:rPr>
  </w:style>
  <w:style w:type="paragraph" w:styleId="Salutation">
    <w:name w:val="Salutation"/>
    <w:basedOn w:val="Normal"/>
    <w:next w:val="Normal"/>
    <w:semiHidden/>
    <w:locked/>
    <w:rsid w:val="00471BB7"/>
  </w:style>
  <w:style w:type="paragraph" w:styleId="Signature">
    <w:name w:val="Signature"/>
    <w:basedOn w:val="Normal"/>
    <w:semiHidden/>
    <w:locked/>
    <w:rsid w:val="00E45954"/>
    <w:pPr>
      <w:ind w:left="4252"/>
    </w:pPr>
  </w:style>
  <w:style w:type="paragraph" w:styleId="Subtitle">
    <w:name w:val="Subtitle"/>
    <w:basedOn w:val="Normal"/>
    <w:link w:val="SubtitleChar"/>
    <w:rsid w:val="00817C73"/>
    <w:pPr>
      <w:jc w:val="right"/>
      <w:outlineLvl w:val="1"/>
    </w:pPr>
    <w:rPr>
      <w:rFonts w:cs="Arial"/>
      <w:color w:val="237BBC"/>
      <w:sz w:val="28"/>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rsid w:val="00E45954"/>
    <w:pPr>
      <w:spacing w:after="60"/>
      <w:jc w:val="center"/>
      <w:outlineLvl w:val="0"/>
    </w:pPr>
    <w:rPr>
      <w:rFonts w:cs="Arial"/>
      <w:b/>
      <w:bCs/>
      <w:kern w:val="28"/>
      <w:sz w:val="32"/>
      <w:szCs w:val="32"/>
    </w:rPr>
  </w:style>
  <w:style w:type="character" w:styleId="FollowedHyperlink">
    <w:name w:val="FollowedHyperlink"/>
    <w:semiHidden/>
    <w:rsid w:val="00045C4B"/>
    <w:rPr>
      <w:rFonts w:ascii="Open Sans" w:hAnsi="Open Sans"/>
      <w:color w:val="800080"/>
      <w:u w:val="single"/>
    </w:rPr>
  </w:style>
  <w:style w:type="paragraph" w:customStyle="1" w:styleId="MainTitle">
    <w:name w:val="Main Title"/>
    <w:next w:val="Subtitle"/>
    <w:rsid w:val="00A355F9"/>
    <w:pPr>
      <w:spacing w:before="240" w:after="240" w:line="740" w:lineRule="exact"/>
      <w:contextualSpacing/>
      <w:jc w:val="right"/>
    </w:pPr>
    <w:rPr>
      <w:rFonts w:ascii="Open Sans" w:hAnsi="Open Sans"/>
      <w:bCs/>
      <w:color w:val="237BBC"/>
      <w:kern w:val="32"/>
      <w:sz w:val="56"/>
      <w:szCs w:val="32"/>
    </w:rPr>
  </w:style>
  <w:style w:type="paragraph" w:customStyle="1" w:styleId="HeaderFooter">
    <w:name w:val="Header &amp; Footer"/>
    <w:basedOn w:val="Normal"/>
    <w:semiHidden/>
    <w:locked/>
    <w:rsid w:val="005C2ECF"/>
    <w:pPr>
      <w:spacing w:line="200" w:lineRule="exact"/>
      <w:jc w:val="both"/>
    </w:pPr>
    <w:rPr>
      <w:rFonts w:eastAsia="Times New Roman" w:cs="ArialMT"/>
      <w:sz w:val="16"/>
      <w:lang w:eastAsia="en-US"/>
    </w:rPr>
  </w:style>
  <w:style w:type="paragraph" w:customStyle="1" w:styleId="LogoType">
    <w:name w:val="Logo Type"/>
    <w:basedOn w:val="Header"/>
    <w:semiHidden/>
    <w:locked/>
    <w:rsid w:val="005C2ECF"/>
    <w:pPr>
      <w:pBdr>
        <w:bottom w:val="single" w:sz="4" w:space="4" w:color="auto"/>
      </w:pBdr>
      <w:tabs>
        <w:tab w:val="clear" w:pos="4513"/>
        <w:tab w:val="clear" w:pos="9026"/>
        <w:tab w:val="left" w:pos="4686"/>
        <w:tab w:val="left" w:pos="7088"/>
        <w:tab w:val="left" w:pos="7242"/>
      </w:tabs>
      <w:spacing w:before="0" w:line="320" w:lineRule="exact"/>
    </w:pPr>
    <w:rPr>
      <w:rFonts w:cs="ArialMT"/>
      <w:b/>
      <w:spacing w:val="-20"/>
      <w:sz w:val="32"/>
      <w:lang w:eastAsia="en-US"/>
    </w:rPr>
  </w:style>
  <w:style w:type="paragraph" w:styleId="BalloonText">
    <w:name w:val="Balloon Text"/>
    <w:basedOn w:val="Normal"/>
    <w:link w:val="BalloonTextChar"/>
    <w:semiHidden/>
    <w:rsid w:val="00045C4B"/>
    <w:pPr>
      <w:spacing w:before="0" w:after="0"/>
    </w:pPr>
    <w:rPr>
      <w:rFonts w:cs="Tahoma"/>
      <w:sz w:val="16"/>
      <w:szCs w:val="16"/>
    </w:rPr>
  </w:style>
  <w:style w:type="character" w:customStyle="1" w:styleId="BalloonTextChar">
    <w:name w:val="Balloon Text Char"/>
    <w:link w:val="BalloonText"/>
    <w:semiHidden/>
    <w:rsid w:val="00045C4B"/>
    <w:rPr>
      <w:rFonts w:ascii="Open Sans" w:eastAsia="MS Mincho" w:hAnsi="Open Sans" w:cs="Tahoma"/>
      <w:sz w:val="16"/>
      <w:szCs w:val="16"/>
    </w:rPr>
  </w:style>
  <w:style w:type="character" w:customStyle="1" w:styleId="CharChar">
    <w:name w:val="Char Char"/>
    <w:semiHidden/>
    <w:locked/>
    <w:rsid w:val="00045C4B"/>
    <w:rPr>
      <w:rFonts w:ascii="Open Sans" w:hAnsi="Open Sans" w:cs="Arial"/>
      <w:lang w:val="en-AU" w:eastAsia="en-AU" w:bidi="ar-SA"/>
    </w:rPr>
  </w:style>
  <w:style w:type="character" w:customStyle="1" w:styleId="EndnoteTextChar">
    <w:name w:val="Endnote Text Char"/>
    <w:semiHidden/>
    <w:locked/>
    <w:rsid w:val="00045C4B"/>
    <w:rPr>
      <w:rFonts w:ascii="Open Sans" w:hAnsi="Open Sans"/>
      <w:sz w:val="20"/>
      <w:lang w:bidi="ar-SA"/>
    </w:rPr>
  </w:style>
  <w:style w:type="character" w:customStyle="1" w:styleId="SubtitleChar">
    <w:name w:val="Subtitle Char"/>
    <w:link w:val="Subtitle"/>
    <w:rsid w:val="00817C73"/>
    <w:rPr>
      <w:rFonts w:ascii="Open Sans" w:eastAsia="MS Mincho" w:hAnsi="Open Sans" w:cs="Arial"/>
      <w:color w:val="237BBC"/>
      <w:sz w:val="28"/>
      <w:szCs w:val="24"/>
    </w:rPr>
  </w:style>
  <w:style w:type="paragraph" w:customStyle="1" w:styleId="SubmissionNormal">
    <w:name w:val="Submission Normal"/>
    <w:basedOn w:val="Normal"/>
    <w:link w:val="SubmissionNormalChar"/>
    <w:locked/>
    <w:rsid w:val="00B34946"/>
    <w:pPr>
      <w:numPr>
        <w:numId w:val="15"/>
      </w:numPr>
      <w:tabs>
        <w:tab w:val="clear" w:pos="720"/>
      </w:tabs>
      <w:ind w:hanging="720"/>
    </w:pPr>
    <w:rPr>
      <w:rFonts w:eastAsia="Times New Roman"/>
    </w:rPr>
  </w:style>
  <w:style w:type="character" w:customStyle="1" w:styleId="SubmissionNormalChar">
    <w:name w:val="Submission Normal Char"/>
    <w:link w:val="SubmissionNormal"/>
    <w:rsid w:val="00B34946"/>
    <w:rPr>
      <w:rFonts w:ascii="Open Sans" w:hAnsi="Open Sans"/>
      <w:sz w:val="24"/>
      <w:szCs w:val="24"/>
    </w:rPr>
  </w:style>
  <w:style w:type="paragraph" w:customStyle="1" w:styleId="coveraddresses">
    <w:name w:val="cover addresses"/>
    <w:basedOn w:val="Footer"/>
    <w:locked/>
    <w:rsid w:val="005C2ECF"/>
    <w:pPr>
      <w:spacing w:after="40"/>
    </w:pPr>
    <w:rPr>
      <w:szCs w:val="16"/>
    </w:rPr>
  </w:style>
  <w:style w:type="paragraph" w:customStyle="1" w:styleId="coveraddress">
    <w:name w:val="cover address"/>
    <w:basedOn w:val="coveraddresses"/>
    <w:locked/>
    <w:rsid w:val="005C2ECF"/>
  </w:style>
  <w:style w:type="paragraph" w:styleId="Caption">
    <w:name w:val="caption"/>
    <w:basedOn w:val="Normal"/>
    <w:next w:val="Normal"/>
    <w:semiHidden/>
    <w:unhideWhenUsed/>
    <w:qFormat/>
    <w:rsid w:val="00045C4B"/>
    <w:rPr>
      <w:b/>
      <w:bCs/>
      <w:sz w:val="20"/>
      <w:szCs w:val="20"/>
    </w:rPr>
  </w:style>
  <w:style w:type="character" w:styleId="CommentReference">
    <w:name w:val="annotation reference"/>
    <w:rsid w:val="00045C4B"/>
    <w:rPr>
      <w:rFonts w:ascii="Open Sans" w:hAnsi="Open Sans"/>
      <w:sz w:val="16"/>
      <w:szCs w:val="16"/>
    </w:rPr>
  </w:style>
  <w:style w:type="paragraph" w:styleId="CommentText">
    <w:name w:val="annotation text"/>
    <w:basedOn w:val="Normal"/>
    <w:link w:val="CommentTextChar"/>
    <w:rsid w:val="00045C4B"/>
    <w:rPr>
      <w:sz w:val="20"/>
      <w:szCs w:val="20"/>
    </w:rPr>
  </w:style>
  <w:style w:type="character" w:customStyle="1" w:styleId="CommentTextChar">
    <w:name w:val="Comment Text Char"/>
    <w:link w:val="CommentText"/>
    <w:rsid w:val="00045C4B"/>
    <w:rPr>
      <w:rFonts w:ascii="Open Sans" w:eastAsia="MS Mincho" w:hAnsi="Open Sans"/>
    </w:rPr>
  </w:style>
  <w:style w:type="paragraph" w:styleId="CommentSubject">
    <w:name w:val="annotation subject"/>
    <w:basedOn w:val="CommentText"/>
    <w:next w:val="CommentText"/>
    <w:link w:val="CommentSubjectChar"/>
    <w:rsid w:val="00045C4B"/>
    <w:rPr>
      <w:b/>
      <w:bCs/>
    </w:rPr>
  </w:style>
  <w:style w:type="character" w:customStyle="1" w:styleId="CommentSubjectChar">
    <w:name w:val="Comment Subject Char"/>
    <w:link w:val="CommentSubject"/>
    <w:rsid w:val="00045C4B"/>
    <w:rPr>
      <w:rFonts w:ascii="Open Sans" w:eastAsia="MS Mincho" w:hAnsi="Open Sans"/>
      <w:b/>
      <w:bCs/>
    </w:rPr>
  </w:style>
  <w:style w:type="paragraph" w:styleId="DocumentMap">
    <w:name w:val="Document Map"/>
    <w:basedOn w:val="Normal"/>
    <w:link w:val="DocumentMapChar"/>
    <w:rsid w:val="00045C4B"/>
    <w:rPr>
      <w:rFonts w:cs="Segoe UI"/>
      <w:sz w:val="16"/>
      <w:szCs w:val="16"/>
    </w:rPr>
  </w:style>
  <w:style w:type="character" w:customStyle="1" w:styleId="DocumentMapChar">
    <w:name w:val="Document Map Char"/>
    <w:link w:val="DocumentMap"/>
    <w:rsid w:val="00045C4B"/>
    <w:rPr>
      <w:rFonts w:ascii="Open Sans" w:eastAsia="MS Mincho" w:hAnsi="Open Sans" w:cs="Segoe UI"/>
      <w:sz w:val="16"/>
      <w:szCs w:val="16"/>
    </w:rPr>
  </w:style>
  <w:style w:type="paragraph" w:styleId="Index1">
    <w:name w:val="index 1"/>
    <w:basedOn w:val="Normal"/>
    <w:next w:val="Normal"/>
    <w:rsid w:val="005C2ECF"/>
    <w:pPr>
      <w:ind w:left="240" w:hanging="240"/>
    </w:pPr>
  </w:style>
  <w:style w:type="paragraph" w:styleId="Index2">
    <w:name w:val="index 2"/>
    <w:basedOn w:val="Normal"/>
    <w:next w:val="Normal"/>
    <w:rsid w:val="005C2ECF"/>
    <w:pPr>
      <w:ind w:left="480" w:hanging="240"/>
    </w:pPr>
  </w:style>
  <w:style w:type="paragraph" w:styleId="Index3">
    <w:name w:val="index 3"/>
    <w:basedOn w:val="Normal"/>
    <w:next w:val="Normal"/>
    <w:rsid w:val="005C2ECF"/>
    <w:pPr>
      <w:ind w:left="720" w:hanging="240"/>
    </w:pPr>
  </w:style>
  <w:style w:type="paragraph" w:styleId="Index4">
    <w:name w:val="index 4"/>
    <w:basedOn w:val="Normal"/>
    <w:next w:val="Normal"/>
    <w:rsid w:val="005C2ECF"/>
    <w:pPr>
      <w:ind w:left="960" w:hanging="240"/>
    </w:pPr>
  </w:style>
  <w:style w:type="paragraph" w:styleId="Index5">
    <w:name w:val="index 5"/>
    <w:basedOn w:val="Normal"/>
    <w:next w:val="Normal"/>
    <w:rsid w:val="005C2ECF"/>
    <w:pPr>
      <w:ind w:left="1200" w:hanging="240"/>
    </w:pPr>
  </w:style>
  <w:style w:type="paragraph" w:styleId="Index6">
    <w:name w:val="index 6"/>
    <w:basedOn w:val="Normal"/>
    <w:next w:val="Normal"/>
    <w:rsid w:val="005C2ECF"/>
    <w:pPr>
      <w:ind w:left="1440" w:hanging="240"/>
    </w:pPr>
  </w:style>
  <w:style w:type="paragraph" w:styleId="Index7">
    <w:name w:val="index 7"/>
    <w:basedOn w:val="Normal"/>
    <w:next w:val="Normal"/>
    <w:rsid w:val="005C2ECF"/>
    <w:pPr>
      <w:ind w:left="1680" w:hanging="240"/>
    </w:pPr>
  </w:style>
  <w:style w:type="paragraph" w:styleId="Index8">
    <w:name w:val="index 8"/>
    <w:basedOn w:val="Normal"/>
    <w:next w:val="Normal"/>
    <w:rsid w:val="005C2ECF"/>
    <w:pPr>
      <w:ind w:left="1920" w:hanging="240"/>
    </w:pPr>
  </w:style>
  <w:style w:type="paragraph" w:styleId="Index9">
    <w:name w:val="index 9"/>
    <w:basedOn w:val="Normal"/>
    <w:next w:val="Normal"/>
    <w:rsid w:val="005C2ECF"/>
    <w:pPr>
      <w:ind w:left="2160" w:hanging="240"/>
    </w:pPr>
  </w:style>
  <w:style w:type="paragraph" w:styleId="IndexHeading">
    <w:name w:val="index heading"/>
    <w:basedOn w:val="Normal"/>
    <w:next w:val="Index1"/>
    <w:rsid w:val="005C2ECF"/>
    <w:rPr>
      <w:rFonts w:eastAsia="Times New Roman"/>
      <w:b/>
      <w:bCs/>
    </w:rPr>
  </w:style>
  <w:style w:type="paragraph" w:styleId="MacroText">
    <w:name w:val="macro"/>
    <w:link w:val="MacroTextChar"/>
    <w:rsid w:val="005C2ECF"/>
    <w:pPr>
      <w:tabs>
        <w:tab w:val="left" w:pos="480"/>
        <w:tab w:val="left" w:pos="960"/>
        <w:tab w:val="left" w:pos="1440"/>
        <w:tab w:val="left" w:pos="1920"/>
        <w:tab w:val="left" w:pos="2400"/>
        <w:tab w:val="left" w:pos="2880"/>
        <w:tab w:val="left" w:pos="3360"/>
        <w:tab w:val="left" w:pos="3840"/>
        <w:tab w:val="left" w:pos="4320"/>
      </w:tabs>
      <w:spacing w:before="240" w:after="240"/>
    </w:pPr>
    <w:rPr>
      <w:rFonts w:ascii="Open Sans" w:eastAsia="MS Mincho" w:hAnsi="Open Sans" w:cs="Courier New"/>
    </w:rPr>
  </w:style>
  <w:style w:type="character" w:customStyle="1" w:styleId="MacroTextChar">
    <w:name w:val="Macro Text Char"/>
    <w:link w:val="MacroText"/>
    <w:rsid w:val="005C2ECF"/>
    <w:rPr>
      <w:rFonts w:ascii="Open Sans" w:eastAsia="MS Mincho" w:hAnsi="Open Sans" w:cs="Courier New"/>
    </w:rPr>
  </w:style>
  <w:style w:type="paragraph" w:styleId="TableofAuthorities">
    <w:name w:val="table of authorities"/>
    <w:basedOn w:val="Normal"/>
    <w:next w:val="Normal"/>
    <w:locked/>
    <w:rsid w:val="00471BB7"/>
    <w:pPr>
      <w:ind w:left="240" w:hanging="240"/>
    </w:pPr>
  </w:style>
  <w:style w:type="paragraph" w:styleId="TableofFigures">
    <w:name w:val="table of figures"/>
    <w:basedOn w:val="Normal"/>
    <w:next w:val="Normal"/>
    <w:locked/>
    <w:rsid w:val="00471BB7"/>
  </w:style>
  <w:style w:type="paragraph" w:styleId="TOAHeading">
    <w:name w:val="toa heading"/>
    <w:basedOn w:val="Normal"/>
    <w:next w:val="Normal"/>
    <w:locked/>
    <w:rsid w:val="00471BB7"/>
    <w:pPr>
      <w:spacing w:before="120"/>
    </w:pPr>
    <w:rPr>
      <w:rFonts w:eastAsia="Times New Roman"/>
      <w:b/>
      <w:bCs/>
    </w:rPr>
  </w:style>
  <w:style w:type="paragraph" w:styleId="TOC5">
    <w:name w:val="toc 5"/>
    <w:basedOn w:val="Normal"/>
    <w:next w:val="Normal"/>
    <w:semiHidden/>
    <w:locked/>
    <w:rsid w:val="00471BB7"/>
    <w:pPr>
      <w:ind w:left="960"/>
    </w:pPr>
  </w:style>
  <w:style w:type="paragraph" w:styleId="TOC6">
    <w:name w:val="toc 6"/>
    <w:basedOn w:val="Normal"/>
    <w:next w:val="Normal"/>
    <w:semiHidden/>
    <w:locked/>
    <w:rsid w:val="00471BB7"/>
    <w:pPr>
      <w:ind w:left="1200"/>
    </w:pPr>
  </w:style>
  <w:style w:type="paragraph" w:styleId="TOC7">
    <w:name w:val="toc 7"/>
    <w:basedOn w:val="Normal"/>
    <w:next w:val="Normal"/>
    <w:semiHidden/>
    <w:locked/>
    <w:rsid w:val="00471BB7"/>
    <w:pPr>
      <w:ind w:left="1440"/>
    </w:pPr>
  </w:style>
  <w:style w:type="paragraph" w:styleId="TOC8">
    <w:name w:val="toc 8"/>
    <w:basedOn w:val="Normal"/>
    <w:next w:val="Normal"/>
    <w:semiHidden/>
    <w:locked/>
    <w:rsid w:val="00471BB7"/>
    <w:pPr>
      <w:ind w:left="1680"/>
    </w:pPr>
  </w:style>
  <w:style w:type="paragraph" w:styleId="TOC9">
    <w:name w:val="toc 9"/>
    <w:basedOn w:val="Normal"/>
    <w:next w:val="Normal"/>
    <w:semiHidden/>
    <w:locked/>
    <w:rsid w:val="00471BB7"/>
    <w:pPr>
      <w:ind w:left="1920"/>
    </w:pPr>
  </w:style>
  <w:style w:type="paragraph" w:styleId="NoSpacing">
    <w:name w:val="No Spacing"/>
    <w:link w:val="NoSpacingChar"/>
    <w:uiPriority w:val="1"/>
    <w:qFormat/>
    <w:rsid w:val="00471BB7"/>
    <w:rPr>
      <w:rFonts w:ascii="Open Sans" w:eastAsia="MS Mincho" w:hAnsi="Open Sans"/>
      <w:sz w:val="24"/>
      <w:szCs w:val="24"/>
    </w:rPr>
  </w:style>
  <w:style w:type="character" w:styleId="SubtleEmphasis">
    <w:name w:val="Subtle Emphasis"/>
    <w:uiPriority w:val="19"/>
    <w:locked/>
    <w:rsid w:val="00471BB7"/>
    <w:rPr>
      <w:rFonts w:ascii="Open Sans" w:hAnsi="Open Sans"/>
      <w:i w:val="0"/>
      <w:iCs/>
      <w:color w:val="auto"/>
      <w:sz w:val="24"/>
    </w:rPr>
  </w:style>
  <w:style w:type="character" w:styleId="IntenseEmphasis">
    <w:name w:val="Intense Emphasis"/>
    <w:uiPriority w:val="21"/>
    <w:locked/>
    <w:rsid w:val="00471BB7"/>
    <w:rPr>
      <w:rFonts w:ascii="Open Sans" w:hAnsi="Open Sans"/>
      <w:i w:val="0"/>
      <w:iCs/>
      <w:color w:val="auto"/>
    </w:rPr>
  </w:style>
  <w:style w:type="paragraph" w:styleId="Quote">
    <w:name w:val="Quote"/>
    <w:basedOn w:val="Normal"/>
    <w:next w:val="Normal"/>
    <w:link w:val="QuoteChar"/>
    <w:uiPriority w:val="29"/>
    <w:rsid w:val="000C5DA6"/>
    <w:pPr>
      <w:spacing w:before="200" w:after="160"/>
      <w:ind w:left="1440"/>
    </w:pPr>
    <w:rPr>
      <w:iCs/>
      <w:sz w:val="22"/>
    </w:rPr>
  </w:style>
  <w:style w:type="character" w:customStyle="1" w:styleId="QuoteChar">
    <w:name w:val="Quote Char"/>
    <w:link w:val="Quote"/>
    <w:uiPriority w:val="29"/>
    <w:rsid w:val="000C5DA6"/>
    <w:rPr>
      <w:rFonts w:ascii="Open Sans" w:eastAsia="MS Mincho" w:hAnsi="Open Sans"/>
      <w:iCs/>
      <w:sz w:val="22"/>
      <w:szCs w:val="24"/>
    </w:rPr>
  </w:style>
  <w:style w:type="paragraph" w:styleId="IntenseQuote">
    <w:name w:val="Intense Quote"/>
    <w:basedOn w:val="Normal"/>
    <w:next w:val="Normal"/>
    <w:link w:val="IntenseQuoteChar"/>
    <w:uiPriority w:val="30"/>
    <w:locked/>
    <w:rsid w:val="00471BB7"/>
    <w:pPr>
      <w:pBdr>
        <w:top w:val="single" w:sz="4" w:space="10" w:color="4472C4"/>
        <w:bottom w:val="single" w:sz="4" w:space="10" w:color="4472C4"/>
      </w:pBdr>
      <w:spacing w:before="360" w:after="360"/>
      <w:ind w:left="864" w:right="864"/>
      <w:jc w:val="center"/>
    </w:pPr>
    <w:rPr>
      <w:iCs/>
    </w:rPr>
  </w:style>
  <w:style w:type="character" w:customStyle="1" w:styleId="IntenseQuoteChar">
    <w:name w:val="Intense Quote Char"/>
    <w:link w:val="IntenseQuote"/>
    <w:uiPriority w:val="30"/>
    <w:rsid w:val="00471BB7"/>
    <w:rPr>
      <w:rFonts w:ascii="Open Sans" w:eastAsia="MS Mincho" w:hAnsi="Open Sans"/>
      <w:iCs/>
      <w:sz w:val="24"/>
      <w:szCs w:val="24"/>
    </w:rPr>
  </w:style>
  <w:style w:type="character" w:styleId="SubtleReference">
    <w:name w:val="Subtle Reference"/>
    <w:uiPriority w:val="31"/>
    <w:locked/>
    <w:rsid w:val="00471BB7"/>
    <w:rPr>
      <w:rFonts w:ascii="Open Sans" w:hAnsi="Open Sans"/>
      <w:smallCaps/>
      <w:color w:val="auto"/>
      <w:sz w:val="24"/>
    </w:rPr>
  </w:style>
  <w:style w:type="character" w:styleId="IntenseReference">
    <w:name w:val="Intense Reference"/>
    <w:uiPriority w:val="32"/>
    <w:locked/>
    <w:rsid w:val="00471BB7"/>
    <w:rPr>
      <w:rFonts w:ascii="Open Sans" w:hAnsi="Open Sans"/>
      <w:b w:val="0"/>
      <w:bCs/>
      <w:smallCaps/>
      <w:color w:val="auto"/>
      <w:spacing w:val="5"/>
      <w:sz w:val="24"/>
    </w:rPr>
  </w:style>
  <w:style w:type="character" w:styleId="BookTitle">
    <w:name w:val="Book Title"/>
    <w:aliases w:val="Text Title"/>
    <w:uiPriority w:val="33"/>
    <w:rsid w:val="00471BB7"/>
    <w:rPr>
      <w:rFonts w:ascii="Open Sans" w:hAnsi="Open Sans"/>
      <w:b w:val="0"/>
      <w:bCs/>
      <w:i/>
      <w:iCs/>
      <w:spacing w:val="5"/>
      <w:sz w:val="24"/>
    </w:rPr>
  </w:style>
  <w:style w:type="paragraph" w:styleId="ListParagraph">
    <w:name w:val="List Paragraph"/>
    <w:basedOn w:val="Normal"/>
    <w:link w:val="ListParagraphChar"/>
    <w:uiPriority w:val="34"/>
    <w:locked/>
    <w:rsid w:val="00471BB7"/>
    <w:pPr>
      <w:ind w:left="720"/>
    </w:pPr>
  </w:style>
  <w:style w:type="paragraph" w:styleId="Bibliography">
    <w:name w:val="Bibliography"/>
    <w:basedOn w:val="Normal"/>
    <w:next w:val="Normal"/>
    <w:uiPriority w:val="37"/>
    <w:unhideWhenUsed/>
    <w:rsid w:val="00471BB7"/>
  </w:style>
  <w:style w:type="character" w:customStyle="1" w:styleId="Hashtag1">
    <w:name w:val="Hashtag1"/>
    <w:uiPriority w:val="99"/>
    <w:semiHidden/>
    <w:unhideWhenUsed/>
    <w:locked/>
    <w:rsid w:val="00471BB7"/>
    <w:rPr>
      <w:rFonts w:ascii="Open Sans" w:hAnsi="Open Sans"/>
      <w:color w:val="2B579A"/>
      <w:shd w:val="clear" w:color="auto" w:fill="E6E6E6"/>
    </w:rPr>
  </w:style>
  <w:style w:type="character" w:customStyle="1" w:styleId="Mention1">
    <w:name w:val="Mention1"/>
    <w:uiPriority w:val="99"/>
    <w:semiHidden/>
    <w:unhideWhenUsed/>
    <w:locked/>
    <w:rsid w:val="00471BB7"/>
    <w:rPr>
      <w:rFonts w:ascii="Open Sans" w:hAnsi="Open Sans"/>
      <w:color w:val="auto"/>
      <w:shd w:val="clear" w:color="auto" w:fill="E6E6E6"/>
    </w:rPr>
  </w:style>
  <w:style w:type="character" w:customStyle="1" w:styleId="SmartHyperlink1">
    <w:name w:val="Smart Hyperlink1"/>
    <w:uiPriority w:val="99"/>
    <w:semiHidden/>
    <w:unhideWhenUsed/>
    <w:locked/>
    <w:rsid w:val="00471BB7"/>
    <w:rPr>
      <w:rFonts w:ascii="Open Sans" w:hAnsi="Open Sans"/>
      <w:u w:val="dotted"/>
    </w:rPr>
  </w:style>
  <w:style w:type="character" w:customStyle="1" w:styleId="UnresolvedMention1">
    <w:name w:val="Unresolved Mention1"/>
    <w:uiPriority w:val="99"/>
    <w:semiHidden/>
    <w:unhideWhenUsed/>
    <w:locked/>
    <w:rsid w:val="00471BB7"/>
    <w:rPr>
      <w:rFonts w:ascii="Open Sans" w:hAnsi="Open Sans"/>
      <w:color w:val="auto"/>
      <w:shd w:val="clear" w:color="auto" w:fill="E6E6E6"/>
    </w:rPr>
  </w:style>
  <w:style w:type="character" w:customStyle="1" w:styleId="Reporttitleinheader">
    <w:name w:val="Report title in header"/>
    <w:uiPriority w:val="1"/>
    <w:qFormat/>
    <w:rsid w:val="001F62CC"/>
    <w:rPr>
      <w:rFonts w:ascii="Open Sans" w:hAnsi="Open Sans"/>
      <w:b/>
      <w:noProof/>
      <w:sz w:val="18"/>
    </w:rPr>
  </w:style>
  <w:style w:type="paragraph" w:customStyle="1" w:styleId="HeaderDocumentDate">
    <w:name w:val="Header Document Date"/>
    <w:basedOn w:val="Footer"/>
    <w:qFormat/>
    <w:rsid w:val="002850B0"/>
    <w:pPr>
      <w:jc w:val="right"/>
    </w:pPr>
  </w:style>
  <w:style w:type="paragraph" w:customStyle="1" w:styleId="FooterEvenPageNumber">
    <w:name w:val="Footer Even Page Number"/>
    <w:basedOn w:val="Footer"/>
    <w:rsid w:val="00E53546"/>
  </w:style>
  <w:style w:type="paragraph" w:customStyle="1" w:styleId="FooterOddPageNumber">
    <w:name w:val="Footer Odd Page Number"/>
    <w:basedOn w:val="Footer"/>
    <w:rsid w:val="00E53546"/>
    <w:pPr>
      <w:jc w:val="right"/>
    </w:pPr>
  </w:style>
  <w:style w:type="paragraph" w:customStyle="1" w:styleId="Default">
    <w:name w:val="Default"/>
    <w:rsid w:val="00FD6475"/>
    <w:pPr>
      <w:autoSpaceDE w:val="0"/>
      <w:autoSpaceDN w:val="0"/>
      <w:adjustRightInd w:val="0"/>
    </w:pPr>
    <w:rPr>
      <w:rFonts w:ascii="Open Sans" w:hAnsi="Open Sans" w:cs="Open Sans"/>
      <w:color w:val="000000"/>
      <w:sz w:val="24"/>
      <w:szCs w:val="24"/>
    </w:rPr>
  </w:style>
  <w:style w:type="numbering" w:customStyle="1" w:styleId="Style1">
    <w:name w:val="Style1"/>
    <w:uiPriority w:val="99"/>
    <w:rsid w:val="0025176E"/>
    <w:pPr>
      <w:numPr>
        <w:numId w:val="16"/>
      </w:numPr>
    </w:pPr>
  </w:style>
  <w:style w:type="numbering" w:customStyle="1" w:styleId="AHRCReportHeadings">
    <w:name w:val="AHRC Report Headings"/>
    <w:uiPriority w:val="99"/>
    <w:rsid w:val="00592D1C"/>
    <w:pPr>
      <w:numPr>
        <w:numId w:val="17"/>
      </w:numPr>
    </w:pPr>
  </w:style>
  <w:style w:type="paragraph" w:customStyle="1" w:styleId="Reportplaintext">
    <w:name w:val="Report plain text"/>
    <w:basedOn w:val="Normal"/>
    <w:link w:val="ReportplaintextChar"/>
    <w:rsid w:val="00691E8A"/>
  </w:style>
  <w:style w:type="paragraph" w:customStyle="1" w:styleId="AHRCHeading4">
    <w:name w:val="AHRC Heading 4"/>
    <w:basedOn w:val="Heading4"/>
    <w:link w:val="AHRCHeading4Char"/>
    <w:qFormat/>
    <w:rsid w:val="00CF66B5"/>
    <w:rPr>
      <w:i w:val="0"/>
      <w:iCs w:val="0"/>
    </w:rPr>
  </w:style>
  <w:style w:type="character" w:customStyle="1" w:styleId="ReportplaintextChar">
    <w:name w:val="Report plain text Char"/>
    <w:basedOn w:val="DefaultParagraphFont"/>
    <w:link w:val="Reportplaintext"/>
    <w:rsid w:val="00691E8A"/>
    <w:rPr>
      <w:rFonts w:ascii="Open Sans" w:eastAsia="MS Mincho" w:hAnsi="Open Sans"/>
      <w:sz w:val="24"/>
      <w:szCs w:val="24"/>
    </w:rPr>
  </w:style>
  <w:style w:type="paragraph" w:customStyle="1" w:styleId="AHRCheading5">
    <w:name w:val="AHRC heading 5"/>
    <w:basedOn w:val="ListParagraph"/>
    <w:link w:val="AHRCheading5Char"/>
    <w:qFormat/>
    <w:rsid w:val="00CF66B5"/>
    <w:pPr>
      <w:numPr>
        <w:ilvl w:val="4"/>
        <w:numId w:val="18"/>
      </w:numPr>
      <w:tabs>
        <w:tab w:val="clear" w:pos="0"/>
        <w:tab w:val="left" w:pos="851"/>
      </w:tabs>
    </w:pPr>
  </w:style>
  <w:style w:type="character" w:customStyle="1" w:styleId="AHRCHeading4Char">
    <w:name w:val="AHRC Heading 4 Char"/>
    <w:basedOn w:val="Heading4Char"/>
    <w:link w:val="AHRCHeading4"/>
    <w:rsid w:val="00CF66B5"/>
    <w:rPr>
      <w:rFonts w:ascii="Open Sans" w:eastAsia="MS Mincho" w:hAnsi="Open Sans"/>
      <w:i w:val="0"/>
      <w:iCs w:val="0"/>
      <w:sz w:val="24"/>
      <w:szCs w:val="26"/>
    </w:rPr>
  </w:style>
  <w:style w:type="paragraph" w:customStyle="1" w:styleId="AHRCHeading1">
    <w:name w:val="AHRC Heading 1"/>
    <w:basedOn w:val="Heading1"/>
    <w:link w:val="AHRCHeading1Char"/>
    <w:qFormat/>
    <w:rsid w:val="00321095"/>
  </w:style>
  <w:style w:type="character" w:customStyle="1" w:styleId="ListParagraphChar">
    <w:name w:val="List Paragraph Char"/>
    <w:basedOn w:val="DefaultParagraphFont"/>
    <w:link w:val="ListParagraph"/>
    <w:uiPriority w:val="34"/>
    <w:rsid w:val="00321095"/>
    <w:rPr>
      <w:rFonts w:ascii="Open Sans" w:eastAsia="MS Mincho" w:hAnsi="Open Sans"/>
      <w:sz w:val="24"/>
      <w:szCs w:val="24"/>
    </w:rPr>
  </w:style>
  <w:style w:type="character" w:customStyle="1" w:styleId="AHRCheading5Char">
    <w:name w:val="AHRC heading 5 Char"/>
    <w:basedOn w:val="ListParagraphChar"/>
    <w:link w:val="AHRCheading5"/>
    <w:rsid w:val="00CF66B5"/>
    <w:rPr>
      <w:rFonts w:ascii="Open Sans" w:eastAsia="MS Mincho" w:hAnsi="Open Sans"/>
      <w:sz w:val="24"/>
      <w:szCs w:val="24"/>
    </w:rPr>
  </w:style>
  <w:style w:type="paragraph" w:customStyle="1" w:styleId="AHRCHeading2">
    <w:name w:val="AHRC Heading 2"/>
    <w:basedOn w:val="Heading2"/>
    <w:link w:val="AHRCHeading2Char"/>
    <w:qFormat/>
    <w:rsid w:val="000534AC"/>
    <w:rPr>
      <w:sz w:val="28"/>
    </w:rPr>
  </w:style>
  <w:style w:type="character" w:customStyle="1" w:styleId="AHRCHeading1Char">
    <w:name w:val="AHRC Heading 1 Char"/>
    <w:basedOn w:val="Heading1Char"/>
    <w:link w:val="AHRCHeading1"/>
    <w:rsid w:val="00321095"/>
    <w:rPr>
      <w:rFonts w:ascii="Open Sans" w:eastAsia="MS Mincho" w:hAnsi="Open Sans"/>
      <w:b/>
      <w:bCs/>
      <w:sz w:val="36"/>
      <w:szCs w:val="28"/>
    </w:rPr>
  </w:style>
  <w:style w:type="paragraph" w:customStyle="1" w:styleId="AHRCHeading3">
    <w:name w:val="AHRC Heading 3"/>
    <w:basedOn w:val="Heading3"/>
    <w:link w:val="AHRCHeading3Char"/>
    <w:qFormat/>
    <w:rsid w:val="00321095"/>
  </w:style>
  <w:style w:type="character" w:customStyle="1" w:styleId="AHRCHeading2Char">
    <w:name w:val="AHRC Heading 2 Char"/>
    <w:basedOn w:val="Heading2Char"/>
    <w:link w:val="AHRCHeading2"/>
    <w:rsid w:val="000534AC"/>
    <w:rPr>
      <w:rFonts w:ascii="Open Sans" w:eastAsia="MS Mincho" w:hAnsi="Open Sans"/>
      <w:b/>
      <w:sz w:val="28"/>
      <w:szCs w:val="26"/>
    </w:rPr>
  </w:style>
  <w:style w:type="character" w:styleId="UnresolvedMention">
    <w:name w:val="Unresolved Mention"/>
    <w:basedOn w:val="DefaultParagraphFont"/>
    <w:uiPriority w:val="99"/>
    <w:semiHidden/>
    <w:unhideWhenUsed/>
    <w:rsid w:val="003026A0"/>
    <w:rPr>
      <w:color w:val="605E5C"/>
      <w:shd w:val="clear" w:color="auto" w:fill="E1DFDD"/>
    </w:rPr>
  </w:style>
  <w:style w:type="character" w:customStyle="1" w:styleId="AHRCHeading3Char">
    <w:name w:val="AHRC Heading 3 Char"/>
    <w:basedOn w:val="Heading3Char"/>
    <w:link w:val="AHRCHeading3"/>
    <w:rsid w:val="00321095"/>
    <w:rPr>
      <w:rFonts w:ascii="Open Sans" w:eastAsia="MS Mincho" w:hAnsi="Open Sans"/>
      <w:bCs/>
      <w:sz w:val="24"/>
      <w:szCs w:val="26"/>
    </w:rPr>
  </w:style>
  <w:style w:type="paragraph" w:customStyle="1" w:styleId="Blockquote">
    <w:name w:val="Block quote"/>
    <w:basedOn w:val="Normal"/>
    <w:link w:val="BlockquoteChar"/>
    <w:qFormat/>
    <w:rsid w:val="008A7EFF"/>
    <w:pPr>
      <w:spacing w:after="0"/>
      <w:ind w:left="1090" w:right="3"/>
    </w:pPr>
  </w:style>
  <w:style w:type="character" w:customStyle="1" w:styleId="BlockquoteChar">
    <w:name w:val="Block quote Char"/>
    <w:basedOn w:val="DefaultParagraphFont"/>
    <w:link w:val="Blockquote"/>
    <w:rsid w:val="008A7EFF"/>
    <w:rPr>
      <w:rFonts w:ascii="Open Sans" w:eastAsia="MS Mincho" w:hAnsi="Open Sans"/>
      <w:sz w:val="24"/>
      <w:szCs w:val="24"/>
    </w:rPr>
  </w:style>
  <w:style w:type="paragraph" w:customStyle="1" w:styleId="AHRCImagecaption">
    <w:name w:val="AHRC Image caption"/>
    <w:basedOn w:val="Normal"/>
    <w:link w:val="AHRCImagecaptionChar"/>
    <w:qFormat/>
    <w:rsid w:val="00A51C1D"/>
    <w:rPr>
      <w:sz w:val="18"/>
      <w:szCs w:val="18"/>
    </w:rPr>
  </w:style>
  <w:style w:type="paragraph" w:customStyle="1" w:styleId="AHRCEndnotes">
    <w:name w:val="AHRC Endnotes"/>
    <w:basedOn w:val="NoSpacing"/>
    <w:link w:val="AHRCEndnotesChar"/>
    <w:qFormat/>
    <w:rsid w:val="00DD604A"/>
    <w:pPr>
      <w:widowControl w:val="0"/>
      <w:numPr>
        <w:numId w:val="19"/>
      </w:numPr>
      <w:autoSpaceDE w:val="0"/>
      <w:autoSpaceDN w:val="0"/>
    </w:pPr>
    <w:rPr>
      <w:sz w:val="20"/>
      <w:szCs w:val="20"/>
    </w:rPr>
  </w:style>
  <w:style w:type="character" w:customStyle="1" w:styleId="AHRCImagecaptionChar">
    <w:name w:val="AHRC Image caption Char"/>
    <w:basedOn w:val="DefaultParagraphFont"/>
    <w:link w:val="AHRCImagecaption"/>
    <w:rsid w:val="00A51C1D"/>
    <w:rPr>
      <w:rFonts w:ascii="Open Sans" w:eastAsia="MS Mincho" w:hAnsi="Open Sans"/>
      <w:sz w:val="18"/>
      <w:szCs w:val="18"/>
    </w:rPr>
  </w:style>
  <w:style w:type="character" w:customStyle="1" w:styleId="NoSpacingChar">
    <w:name w:val="No Spacing Char"/>
    <w:basedOn w:val="DefaultParagraphFont"/>
    <w:link w:val="NoSpacing"/>
    <w:uiPriority w:val="1"/>
    <w:rsid w:val="00DD604A"/>
    <w:rPr>
      <w:rFonts w:ascii="Open Sans" w:eastAsia="MS Mincho" w:hAnsi="Open Sans"/>
      <w:sz w:val="24"/>
      <w:szCs w:val="24"/>
    </w:rPr>
  </w:style>
  <w:style w:type="character" w:customStyle="1" w:styleId="AHRCEndnotesChar">
    <w:name w:val="AHRC Endnotes Char"/>
    <w:basedOn w:val="NoSpacingChar"/>
    <w:link w:val="AHRCEndnotes"/>
    <w:rsid w:val="00DD604A"/>
    <w:rPr>
      <w:rFonts w:ascii="Open Sans" w:eastAsia="MS Mincho" w:hAnsi="Open Sans"/>
      <w:sz w:val="24"/>
      <w:szCs w:val="24"/>
    </w:rPr>
  </w:style>
  <w:style w:type="character" w:customStyle="1" w:styleId="apple-converted-space">
    <w:name w:val="apple-converted-space"/>
    <w:basedOn w:val="DefaultParagraphFont"/>
    <w:rsid w:val="009B0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1342">
      <w:bodyDiv w:val="1"/>
      <w:marLeft w:val="0"/>
      <w:marRight w:val="0"/>
      <w:marTop w:val="0"/>
      <w:marBottom w:val="0"/>
      <w:divBdr>
        <w:top w:val="none" w:sz="0" w:space="0" w:color="auto"/>
        <w:left w:val="none" w:sz="0" w:space="0" w:color="auto"/>
        <w:bottom w:val="none" w:sz="0" w:space="0" w:color="auto"/>
        <w:right w:val="none" w:sz="0" w:space="0" w:color="auto"/>
      </w:divBdr>
    </w:div>
    <w:div w:id="300237983">
      <w:bodyDiv w:val="1"/>
      <w:marLeft w:val="0"/>
      <w:marRight w:val="0"/>
      <w:marTop w:val="0"/>
      <w:marBottom w:val="0"/>
      <w:divBdr>
        <w:top w:val="none" w:sz="0" w:space="0" w:color="auto"/>
        <w:left w:val="none" w:sz="0" w:space="0" w:color="auto"/>
        <w:bottom w:val="none" w:sz="0" w:space="0" w:color="auto"/>
        <w:right w:val="none" w:sz="0" w:space="0" w:color="auto"/>
      </w:divBdr>
    </w:div>
    <w:div w:id="372769833">
      <w:bodyDiv w:val="1"/>
      <w:marLeft w:val="0"/>
      <w:marRight w:val="0"/>
      <w:marTop w:val="0"/>
      <w:marBottom w:val="0"/>
      <w:divBdr>
        <w:top w:val="none" w:sz="0" w:space="0" w:color="auto"/>
        <w:left w:val="none" w:sz="0" w:space="0" w:color="auto"/>
        <w:bottom w:val="none" w:sz="0" w:space="0" w:color="auto"/>
        <w:right w:val="none" w:sz="0" w:space="0" w:color="auto"/>
      </w:divBdr>
    </w:div>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 w:id="1780029571">
      <w:bodyDiv w:val="1"/>
      <w:marLeft w:val="0"/>
      <w:marRight w:val="0"/>
      <w:marTop w:val="0"/>
      <w:marBottom w:val="0"/>
      <w:divBdr>
        <w:top w:val="none" w:sz="0" w:space="0" w:color="auto"/>
        <w:left w:val="none" w:sz="0" w:space="0" w:color="auto"/>
        <w:bottom w:val="none" w:sz="0" w:space="0" w:color="auto"/>
        <w:right w:val="none" w:sz="0" w:space="0" w:color="auto"/>
      </w:divBdr>
    </w:div>
    <w:div w:id="1896820590">
      <w:bodyDiv w:val="1"/>
      <w:marLeft w:val="0"/>
      <w:marRight w:val="0"/>
      <w:marTop w:val="0"/>
      <w:marBottom w:val="0"/>
      <w:divBdr>
        <w:top w:val="none" w:sz="0" w:space="0" w:color="auto"/>
        <w:left w:val="none" w:sz="0" w:space="0" w:color="auto"/>
        <w:bottom w:val="none" w:sz="0" w:space="0" w:color="auto"/>
        <w:right w:val="none" w:sz="0" w:space="0" w:color="auto"/>
      </w:divBdr>
    </w:div>
    <w:div w:id="208348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s>
</file>

<file path=word/_rels/endnotes.xml.rels><?xml version="1.0" encoding="UTF-8" standalone="yes"?>
<Relationships xmlns="http://schemas.openxmlformats.org/package/2006/relationships"><Relationship Id="rId8" Type="http://schemas.openxmlformats.org/officeDocument/2006/relationships/hyperlink" Target="https://humanrights.gov.au/sites/default/files/GPGB_racial_discrimination.pdf" TargetMode="External"/><Relationship Id="rId3" Type="http://schemas.openxmlformats.org/officeDocument/2006/relationships/hyperlink" Target="https://www.theguardian.com/sport/2021/jul/02/swimming-caps-for-natural-black-hair-ruled-out-of-olympic-games-alice-dearing" TargetMode="External"/><Relationship Id="rId7" Type="http://schemas.openxmlformats.org/officeDocument/2006/relationships/hyperlink" Target="https://creativeequitytoolkit.org/topic/organisational-culture/racism/" TargetMode="External"/><Relationship Id="rId2" Type="http://schemas.openxmlformats.org/officeDocument/2006/relationships/hyperlink" Target="https://creativeequitytoolkit.org/topic/organisational-culture/racism/" TargetMode="External"/><Relationship Id="rId1" Type="http://schemas.openxmlformats.org/officeDocument/2006/relationships/hyperlink" Target="https://humanrights.gov.au/our-work/race-discrimination/what-racism" TargetMode="External"/><Relationship Id="rId6" Type="http://schemas.openxmlformats.org/officeDocument/2006/relationships/hyperlink" Target="https://humanrights.gov.au/our-work/race-discrimination/what-racism" TargetMode="External"/><Relationship Id="rId11" Type="http://schemas.openxmlformats.org/officeDocument/2006/relationships/hyperlink" Target="https://au.reachout.com/articles/how-to-be-an-upstander" TargetMode="External"/><Relationship Id="rId5" Type="http://schemas.openxmlformats.org/officeDocument/2006/relationships/hyperlink" Target="https://creativeequitytoolkit.org/topic/organisational-culture/racism/" TargetMode="External"/><Relationship Id="rId10" Type="http://schemas.openxmlformats.org/officeDocument/2006/relationships/hyperlink" Target="https://www.humanrights.vic.gov.au/for-individuals/victimisation/" TargetMode="External"/><Relationship Id="rId4" Type="http://schemas.openxmlformats.org/officeDocument/2006/relationships/hyperlink" Target="https://www.nytimes.com/2021/07/14/style/olympics-soul-cap-ban-swimming.html" TargetMode="External"/><Relationship Id="rId9" Type="http://schemas.openxmlformats.org/officeDocument/2006/relationships/hyperlink" Target="https://humanrights.gov.au/sites/default/files/GPGB_racial_discriminat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6500fe01-343b-4fb9-a1b0-68ac19d62e01" xsi:nil="true"/>
    <TaxKeywordTaxHTField xmlns="6500fe01-343b-4fb9-a1b0-68ac19d62e01">
      <Terms xmlns="http://schemas.microsoft.com/office/infopath/2007/PartnerControls"/>
    </TaxKeywordTaxHTField>
    <_dlc_DocId xmlns="6500fe01-343b-4fb9-a1b0-68ac19d62e01">DGE6U7RJ2EFV-1541854471-8413</_dlc_DocId>
    <_dlc_DocIdUrl xmlns="6500fe01-343b-4fb9-a1b0-68ac19d62e01">
      <Url>https://australianhrc.sharepoint.com/sites/PolicySectionWorkspace/_layouts/15/DocIdRedir.aspx?ID=DGE6U7RJ2EFV-1541854471-8413</Url>
      <Description>DGE6U7RJ2EFV-1541854471-8413</Description>
    </_dlc_DocIdUrl>
    <_Flow_SignoffStatus xmlns="a6ffb128-e94a-4924-af16-68c2b3b917e8" xsi:nil="true"/>
    <Received_x002f_Sent xmlns="57f1fb52-79b9-4278-9d54-1e5db41bfcda" xsi:nil="true"/>
    <Divider xmlns="6500fe01-343b-4fb9-a1b0-68ac19d62e01">Final word docs for publication</Divider>
    <Document_x0020_Status xmlns="6500fe01-343b-4fb9-a1b0-68ac19d62e01">Draft</Document_x0020_Status>
    <Has_x0020_Attachments xmlns="57f1fb52-79b9-4278-9d54-1e5db41bfcda" xsi:nil="true"/>
    <From1 xmlns="57f1fb52-79b9-4278-9d54-1e5db41bfcda" xsi:nil="true"/>
    <To xmlns="57f1fb52-79b9-4278-9d54-1e5db41bfcda" xsi:nil="true"/>
    <c0b54d0a77474fabbf35302adb9710d7 xmlns="57f1fb52-79b9-4278-9d54-1e5db41bfcda">
      <Terms xmlns="http://schemas.microsoft.com/office/infopath/2007/PartnerControls"/>
    </c0b54d0a77474fabbf35302adb9710d7>
    <Subdivider xmlns="57f1fb52-79b9-4278-9d54-1e5db41bfcda" xsi:nil="true"/>
    <Open_x0020_in_x0020_Outlook xmlns="57f1fb52-79b9-4278-9d54-1e5db41bfcda" xsi:nil="true"/>
    <Approver xmlns="6500fe01-343b-4fb9-a1b0-68ac19d62e01">
      <UserInfo>
        <DisplayName/>
        <AccountId xsi:nil="true"/>
        <AccountType/>
      </UserInfo>
    </Approver>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b:Source>
    <b:Tag>Aus</b:Tag>
    <b:SourceType>InternetSite</b:SourceType>
    <b:Guid>{21634836-A353-4F52-A8EA-302EEE5AD715}</b:Guid>
    <b:Title>What is racism</b:Title>
    <b:Author>
      <b:Author>
        <b:Corporate>Australian Human Rights Commission</b:Corporate>
      </b:Author>
    </b:Author>
    <b:InternetSiteTitle>Australian Human Rights Commission</b:InternetSiteTitle>
    <b:URL>https://humanrights.gov.au/our-work/race-discrimination/what-racism </b:URL>
    <b:RefOrder>1</b:RefOrder>
  </b:Source>
</b:Sources>
</file>

<file path=customXml/item5.xml><?xml version="1.0" encoding="utf-8"?>
<?mso-contentType ?>
<SharedContentType xmlns="Microsoft.SharePoint.Taxonomy.ContentTypeSync" SourceId="975c5ac6-a0cc-43ed-b850-4a2ae59237b6" ContentTypeId="0x01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1A24B1CA582BA84F82AD9B961011E030" ma:contentTypeVersion="61" ma:contentTypeDescription="Create a new document." ma:contentTypeScope="" ma:versionID="813d5822e1fb11377c321018c61c692c">
  <xsd:schema xmlns:xsd="http://www.w3.org/2001/XMLSchema" xmlns:xs="http://www.w3.org/2001/XMLSchema" xmlns:p="http://schemas.microsoft.com/office/2006/metadata/properties" xmlns:ns2="57f1fb52-79b9-4278-9d54-1e5db41bfcda" xmlns:ns3="6500fe01-343b-4fb9-a1b0-68ac19d62e01" xmlns:ns4="a6ffb128-e94a-4924-af16-68c2b3b917e8" xmlns:ns5="ad540fc0-8d75-4b74-a173-585bef8b9087" targetNamespace="http://schemas.microsoft.com/office/2006/metadata/properties" ma:root="true" ma:fieldsID="3c899e10543125a87c7c13b74fdf84f9" ns2:_="" ns3:_="" ns4:_="" ns5:_="">
    <xsd:import namespace="57f1fb52-79b9-4278-9d54-1e5db41bfcda"/>
    <xsd:import namespace="6500fe01-343b-4fb9-a1b0-68ac19d62e01"/>
    <xsd:import namespace="a6ffb128-e94a-4924-af16-68c2b3b917e8"/>
    <xsd:import namespace="ad540fc0-8d75-4b74-a173-585bef8b9087"/>
    <xsd:element name="properties">
      <xsd:complexType>
        <xsd:sequence>
          <xsd:element name="documentManagement">
            <xsd:complexType>
              <xsd:all>
                <xsd:element ref="ns3:Divider" minOccurs="0"/>
                <xsd:element ref="ns2:Subdivider" minOccurs="0"/>
                <xsd:element ref="ns3:TaxKeywordTaxHTField" minOccurs="0"/>
                <xsd:element ref="ns3:TaxCatchAll" minOccurs="0"/>
                <xsd:element ref="ns3:TaxCatchAllLabel" minOccurs="0"/>
                <xsd:element ref="ns3:_dlc_DocId" minOccurs="0"/>
                <xsd:element ref="ns3:_dlc_DocIdUrl" minOccurs="0"/>
                <xsd:element ref="ns3:_dlc_DocIdPersistId" minOccurs="0"/>
                <xsd:element ref="ns2:Open_x0020_in_x0020_Outlook" minOccurs="0"/>
                <xsd:element ref="ns3:Approver" minOccurs="0"/>
                <xsd:element ref="ns3:Document_x0020_Status" minOccurs="0"/>
                <xsd:element ref="ns2:c0b54d0a77474fabbf35302adb9710d7" minOccurs="0"/>
                <xsd:element ref="ns2:From1" minOccurs="0"/>
                <xsd:element ref="ns2:Has_x0020_Attachments" minOccurs="0"/>
                <xsd:element ref="ns2:Received_x002f_Sent" minOccurs="0"/>
                <xsd:element ref="ns2:To" minOccurs="0"/>
                <xsd:element ref="ns4:MediaServiceMetadata" minOccurs="0"/>
                <xsd:element ref="ns4:MediaServiceFastMetadata" minOccurs="0"/>
                <xsd:element ref="ns4:_Flow_SignoffStatus" minOccurs="0"/>
                <xsd:element ref="ns5:MediaServiceAutoTags" minOccurs="0"/>
                <xsd:element ref="ns5:MediaServiceOCR" minOccurs="0"/>
                <xsd:element ref="ns5:MediaServiceDateTaken" minOccurs="0"/>
                <xsd:element ref="ns5:MediaServiceLocation" minOccurs="0"/>
                <xsd:element ref="ns5:MediaServiceAutoKeyPoints" minOccurs="0"/>
                <xsd:element ref="ns5:MediaServiceKeyPoints" minOccurs="0"/>
                <xsd:element ref="ns5:MediaServiceGenerationTime" minOccurs="0"/>
                <xsd:element ref="ns5:MediaServiceEventHashCode" minOccurs="0"/>
                <xsd:element ref="ns2:SharedWithUsers" minOccurs="0"/>
                <xsd:element ref="ns2: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f1fb52-79b9-4278-9d54-1e5db41bfcda" elementFormDefault="qualified">
    <xsd:import namespace="http://schemas.microsoft.com/office/2006/documentManagement/types"/>
    <xsd:import namespace="http://schemas.microsoft.com/office/infopath/2007/PartnerControls"/>
    <xsd:element name="Subdivider" ma:index="3" nillable="true" ma:displayName="Subdivider" ma:indexed="true" ma:internalName="Subdivider">
      <xsd:simpleType>
        <xsd:restriction base="dms:Text">
          <xsd:maxLength value="255"/>
        </xsd:restriction>
      </xsd:simpleType>
    </xsd:element>
    <xsd:element name="Open_x0020_in_x0020_Outlook" ma:index="19" nillable="true" ma:displayName="Open in Outlook" ma:description="Click to download item, used for opening emails directly in Outlook (when set to automatically open in Chrome)." ma:hidden="true" ma:indexed="true" ma:internalName="Open_x0020_in_x0020_Outlook" ma:readOnly="false">
      <xsd:simpleType>
        <xsd:restriction base="dms:Text">
          <xsd:maxLength value="255"/>
        </xsd:restriction>
      </xsd:simpleType>
    </xsd:element>
    <xsd:element name="c0b54d0a77474fabbf35302adb9710d7" ma:index="22" nillable="true" ma:taxonomy="true" ma:internalName="c0b54d0a77474fabbf35302adb9710d7" ma:taxonomyFieldName="Document_x0020_Type" ma:displayName="Document Type" ma:default="" ma:fieldId="{c0b54d0a-7747-4fab-bf35-302adb9710d7}" ma:sspId="975c5ac6-a0cc-43ed-b850-4a2ae59237b6" ma:termSetId="06f72989-bf1e-40b3-b4de-fd0ca0e5cdad" ma:anchorId="00000000-0000-0000-0000-000000000000" ma:open="false" ma:isKeyword="false">
      <xsd:complexType>
        <xsd:sequence>
          <xsd:element ref="pc:Terms" minOccurs="0" maxOccurs="1"/>
        </xsd:sequence>
      </xsd:complexType>
    </xsd:element>
    <xsd:element name="From1" ma:index="23" nillable="true" ma:displayName="From" ma:hidden="true" ma:indexed="true" ma:internalName="From1" ma:readOnly="false">
      <xsd:simpleType>
        <xsd:restriction base="dms:Text">
          <xsd:maxLength value="255"/>
        </xsd:restriction>
      </xsd:simpleType>
    </xsd:element>
    <xsd:element name="Has_x0020_Attachments" ma:index="24" nillable="true" ma:displayName="Has Attachments" ma:hidden="true" ma:indexed="true" ma:internalName="Has_x0020_Attachments" ma:readOnly="false">
      <xsd:simpleType>
        <xsd:restriction base="dms:Text">
          <xsd:maxLength value="255"/>
        </xsd:restriction>
      </xsd:simpleType>
    </xsd:element>
    <xsd:element name="Received_x002f_Sent" ma:index="25" nillable="true" ma:displayName="Received/Sent" ma:format="DateOnly" ma:hidden="true" ma:indexed="true" ma:internalName="Received_x002F_Sent" ma:readOnly="false">
      <xsd:simpleType>
        <xsd:restriction base="dms:DateTime"/>
      </xsd:simpleType>
    </xsd:element>
    <xsd:element name="To" ma:index="26" nillable="true" ma:displayName="To" ma:hidden="true" ma:indexed="true" ma:internalName="To" ma:readOnly="false">
      <xsd:simpleType>
        <xsd:restriction base="dms:Text">
          <xsd:maxLength value="25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00fe01-343b-4fb9-a1b0-68ac19d62e01" elementFormDefault="qualified">
    <xsd:import namespace="http://schemas.microsoft.com/office/2006/documentManagement/types"/>
    <xsd:import namespace="http://schemas.microsoft.com/office/infopath/2007/PartnerControls"/>
    <xsd:element name="Divider" ma:index="2" nillable="true" ma:displayName="Divider" ma:indexed="true" ma:internalName="Divider">
      <xsd:simpleType>
        <xsd:restriction base="dms:Text">
          <xsd:maxLength value="255"/>
        </xsd:restriction>
      </xsd:simpleType>
    </xsd:element>
    <xsd:element name="TaxKeywordTaxHTField" ma:index="8" nillable="true" ma:taxonomy="true" ma:internalName="TaxKeywordTaxHTField" ma:taxonomyFieldName="TaxKeyword" ma:displayName="Enterprise Keywords" ma:fieldId="{23f27201-bee3-471e-b2e7-b64fd8b7ca38}" ma:taxonomyMulti="true" ma:sspId="975c5ac6-a0cc-43ed-b850-4a2ae59237b6"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9674aa2f-9701-447f-b61a-873be09f9281}" ma:internalName="TaxCatchAll" ma:showField="CatchAllData"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674aa2f-9701-447f-b61a-873be09f9281}" ma:internalName="TaxCatchAllLabel" ma:readOnly="true" ma:showField="CatchAllDataLabel" ma:web="57f1fb52-79b9-4278-9d54-1e5db41bfcda">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Approver" ma:index="20" nillable="true" ma:displayName="Approver" ma:hidden="true" ma:list="UserInfo" ma:SharePointGroup="20" ma:internalName="Approv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tatus" ma:index="21" nillable="true" ma:displayName="Document Status" ma:default="Draft" ma:format="Dropdown" ma:hidden="true" ma:internalName="Document_x0020_Status" ma:readOnly="false">
      <xsd:simpleType>
        <xsd:restriction base="dms:Choice">
          <xsd:enumeration value="Draft"/>
          <xsd:enumeration value="Pending"/>
          <xsd:enumeration value="Approved"/>
          <xsd:enumeration value="Change Request"/>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a6ffb128-e94a-4924-af16-68c2b3b917e8"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_Flow_SignoffStatus" ma:index="29" nillable="true" ma:displayName="Sign-off status" ma:hidden="true" ma:internalName="Sign_x002d_off_x0020_status"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540fc0-8d75-4b74-a173-585bef8b9087" elementFormDefault="qualified">
    <xsd:import namespace="http://schemas.microsoft.com/office/2006/documentManagement/types"/>
    <xsd:import namespace="http://schemas.microsoft.com/office/infopath/2007/PartnerControls"/>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ma:index="4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7C5B9-7685-4CA8-85D4-D3B7075DC73B}">
  <ds:schemaRefs>
    <ds:schemaRef ds:uri="http://schemas.microsoft.com/office/2006/metadata/customXsn"/>
  </ds:schemaRefs>
</ds:datastoreItem>
</file>

<file path=customXml/itemProps2.xml><?xml version="1.0" encoding="utf-8"?>
<ds:datastoreItem xmlns:ds="http://schemas.openxmlformats.org/officeDocument/2006/customXml" ds:itemID="{DE2ACD7C-2BA9-47F9-8579-76DB6345E23F}">
  <ds:schemaRefs>
    <ds:schemaRef ds:uri="http://schemas.microsoft.com/office/2006/metadata/properties"/>
    <ds:schemaRef ds:uri="http://schemas.microsoft.com/office/infopath/2007/PartnerControls"/>
    <ds:schemaRef ds:uri="6500fe01-343b-4fb9-a1b0-68ac19d62e01"/>
    <ds:schemaRef ds:uri="a6ffb128-e94a-4924-af16-68c2b3b917e8"/>
    <ds:schemaRef ds:uri="57f1fb52-79b9-4278-9d54-1e5db41bfcda"/>
  </ds:schemaRefs>
</ds:datastoreItem>
</file>

<file path=customXml/itemProps3.xml><?xml version="1.0" encoding="utf-8"?>
<ds:datastoreItem xmlns:ds="http://schemas.openxmlformats.org/officeDocument/2006/customXml" ds:itemID="{473B95D2-846C-4010-968C-95D452DE77A3}">
  <ds:schemaRefs>
    <ds:schemaRef ds:uri="http://schemas.microsoft.com/sharepoint/events"/>
  </ds:schemaRefs>
</ds:datastoreItem>
</file>

<file path=customXml/itemProps4.xml><?xml version="1.0" encoding="utf-8"?>
<ds:datastoreItem xmlns:ds="http://schemas.openxmlformats.org/officeDocument/2006/customXml" ds:itemID="{3E885427-D8E7-4F61-8C30-169B426A90E2}">
  <ds:schemaRefs>
    <ds:schemaRef ds:uri="http://schemas.openxmlformats.org/officeDocument/2006/bibliography"/>
  </ds:schemaRefs>
</ds:datastoreItem>
</file>

<file path=customXml/itemProps5.xml><?xml version="1.0" encoding="utf-8"?>
<ds:datastoreItem xmlns:ds="http://schemas.openxmlformats.org/officeDocument/2006/customXml" ds:itemID="{4BDDF253-407C-4B63-9535-3D5A37A3560F}">
  <ds:schemaRefs>
    <ds:schemaRef ds:uri="Microsoft.SharePoint.Taxonomy.ContentTypeSync"/>
  </ds:schemaRefs>
</ds:datastoreItem>
</file>

<file path=customXml/itemProps6.xml><?xml version="1.0" encoding="utf-8"?>
<ds:datastoreItem xmlns:ds="http://schemas.openxmlformats.org/officeDocument/2006/customXml" ds:itemID="{B9FC7259-9D65-4F8E-88DF-B5C3B3A0C7DE}">
  <ds:schemaRefs>
    <ds:schemaRef ds:uri="http://schemas.microsoft.com/sharepoint/v3/contenttype/forms"/>
  </ds:schemaRefs>
</ds:datastoreItem>
</file>

<file path=customXml/itemProps7.xml><?xml version="1.0" encoding="utf-8"?>
<ds:datastoreItem xmlns:ds="http://schemas.openxmlformats.org/officeDocument/2006/customXml" ds:itemID="{033141B1-316F-4713-958F-8B3960172984}"/>
</file>

<file path=docProps/app.xml><?xml version="1.0" encoding="utf-8"?>
<Properties xmlns="http://schemas.openxmlformats.org/officeDocument/2006/extended-properties" xmlns:vt="http://schemas.openxmlformats.org/officeDocument/2006/docPropsVTypes">
  <Template>Normal.dotm</Template>
  <TotalTime>29</TotalTime>
  <Pages>7</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7997</CharactersWithSpaces>
  <SharedDoc>false</SharedDoc>
  <HLinks>
    <vt:vector size="120" baseType="variant">
      <vt:variant>
        <vt:i4>1245238</vt:i4>
      </vt:variant>
      <vt:variant>
        <vt:i4>53</vt:i4>
      </vt:variant>
      <vt:variant>
        <vt:i4>0</vt:i4>
      </vt:variant>
      <vt:variant>
        <vt:i4>5</vt:i4>
      </vt:variant>
      <vt:variant>
        <vt:lpwstr/>
      </vt:variant>
      <vt:variant>
        <vt:lpwstr>_Toc80701480</vt:lpwstr>
      </vt:variant>
      <vt:variant>
        <vt:i4>1703993</vt:i4>
      </vt:variant>
      <vt:variant>
        <vt:i4>47</vt:i4>
      </vt:variant>
      <vt:variant>
        <vt:i4>0</vt:i4>
      </vt:variant>
      <vt:variant>
        <vt:i4>5</vt:i4>
      </vt:variant>
      <vt:variant>
        <vt:lpwstr/>
      </vt:variant>
      <vt:variant>
        <vt:lpwstr>_Toc80701479</vt:lpwstr>
      </vt:variant>
      <vt:variant>
        <vt:i4>1769529</vt:i4>
      </vt:variant>
      <vt:variant>
        <vt:i4>41</vt:i4>
      </vt:variant>
      <vt:variant>
        <vt:i4>0</vt:i4>
      </vt:variant>
      <vt:variant>
        <vt:i4>5</vt:i4>
      </vt:variant>
      <vt:variant>
        <vt:lpwstr/>
      </vt:variant>
      <vt:variant>
        <vt:lpwstr>_Toc80701478</vt:lpwstr>
      </vt:variant>
      <vt:variant>
        <vt:i4>1310777</vt:i4>
      </vt:variant>
      <vt:variant>
        <vt:i4>35</vt:i4>
      </vt:variant>
      <vt:variant>
        <vt:i4>0</vt:i4>
      </vt:variant>
      <vt:variant>
        <vt:i4>5</vt:i4>
      </vt:variant>
      <vt:variant>
        <vt:lpwstr/>
      </vt:variant>
      <vt:variant>
        <vt:lpwstr>_Toc80701477</vt:lpwstr>
      </vt:variant>
      <vt:variant>
        <vt:i4>1376313</vt:i4>
      </vt:variant>
      <vt:variant>
        <vt:i4>29</vt:i4>
      </vt:variant>
      <vt:variant>
        <vt:i4>0</vt:i4>
      </vt:variant>
      <vt:variant>
        <vt:i4>5</vt:i4>
      </vt:variant>
      <vt:variant>
        <vt:lpwstr/>
      </vt:variant>
      <vt:variant>
        <vt:lpwstr>_Toc80701476</vt:lpwstr>
      </vt:variant>
      <vt:variant>
        <vt:i4>1441849</vt:i4>
      </vt:variant>
      <vt:variant>
        <vt:i4>23</vt:i4>
      </vt:variant>
      <vt:variant>
        <vt:i4>0</vt:i4>
      </vt:variant>
      <vt:variant>
        <vt:i4>5</vt:i4>
      </vt:variant>
      <vt:variant>
        <vt:lpwstr/>
      </vt:variant>
      <vt:variant>
        <vt:lpwstr>_Toc80701475</vt:lpwstr>
      </vt:variant>
      <vt:variant>
        <vt:i4>1507385</vt:i4>
      </vt:variant>
      <vt:variant>
        <vt:i4>17</vt:i4>
      </vt:variant>
      <vt:variant>
        <vt:i4>0</vt:i4>
      </vt:variant>
      <vt:variant>
        <vt:i4>5</vt:i4>
      </vt:variant>
      <vt:variant>
        <vt:lpwstr/>
      </vt:variant>
      <vt:variant>
        <vt:lpwstr>_Toc80701474</vt:lpwstr>
      </vt:variant>
      <vt:variant>
        <vt:i4>1048633</vt:i4>
      </vt:variant>
      <vt:variant>
        <vt:i4>11</vt:i4>
      </vt:variant>
      <vt:variant>
        <vt:i4>0</vt:i4>
      </vt:variant>
      <vt:variant>
        <vt:i4>5</vt:i4>
      </vt:variant>
      <vt:variant>
        <vt:lpwstr/>
      </vt:variant>
      <vt:variant>
        <vt:lpwstr>_Toc80701473</vt:lpwstr>
      </vt:variant>
      <vt:variant>
        <vt:i4>1114169</vt:i4>
      </vt:variant>
      <vt:variant>
        <vt:i4>5</vt:i4>
      </vt:variant>
      <vt:variant>
        <vt:i4>0</vt:i4>
      </vt:variant>
      <vt:variant>
        <vt:i4>5</vt:i4>
      </vt:variant>
      <vt:variant>
        <vt:lpwstr/>
      </vt:variant>
      <vt:variant>
        <vt:lpwstr>_Toc80701472</vt:lpwstr>
      </vt:variant>
      <vt:variant>
        <vt:i4>6291503</vt:i4>
      </vt:variant>
      <vt:variant>
        <vt:i4>30</vt:i4>
      </vt:variant>
      <vt:variant>
        <vt:i4>0</vt:i4>
      </vt:variant>
      <vt:variant>
        <vt:i4>5</vt:i4>
      </vt:variant>
      <vt:variant>
        <vt:lpwstr>https://au.reachout.com/articles/how-to-be-an-upstander</vt:lpwstr>
      </vt:variant>
      <vt:variant>
        <vt:lpwstr/>
      </vt:variant>
      <vt:variant>
        <vt:i4>655377</vt:i4>
      </vt:variant>
      <vt:variant>
        <vt:i4>27</vt:i4>
      </vt:variant>
      <vt:variant>
        <vt:i4>0</vt:i4>
      </vt:variant>
      <vt:variant>
        <vt:i4>5</vt:i4>
      </vt:variant>
      <vt:variant>
        <vt:lpwstr>https://www.humanrights.vic.gov.au/for-individuals/victimisation/</vt:lpwstr>
      </vt:variant>
      <vt:variant>
        <vt:lpwstr/>
      </vt:variant>
      <vt:variant>
        <vt:i4>8126560</vt:i4>
      </vt:variant>
      <vt:variant>
        <vt:i4>24</vt:i4>
      </vt:variant>
      <vt:variant>
        <vt:i4>0</vt:i4>
      </vt:variant>
      <vt:variant>
        <vt:i4>5</vt:i4>
      </vt:variant>
      <vt:variant>
        <vt:lpwstr>https://humanrights.gov.au/sites/default/files/GPGB_racial_discrimination.pdf</vt:lpwstr>
      </vt:variant>
      <vt:variant>
        <vt:lpwstr/>
      </vt:variant>
      <vt:variant>
        <vt:i4>8126560</vt:i4>
      </vt:variant>
      <vt:variant>
        <vt:i4>21</vt:i4>
      </vt:variant>
      <vt:variant>
        <vt:i4>0</vt:i4>
      </vt:variant>
      <vt:variant>
        <vt:i4>5</vt:i4>
      </vt:variant>
      <vt:variant>
        <vt:lpwstr>https://humanrights.gov.au/sites/default/files/GPGB_racial_discrimination.pdf</vt:lpwstr>
      </vt:variant>
      <vt:variant>
        <vt:lpwstr/>
      </vt:variant>
      <vt:variant>
        <vt:i4>8192048</vt:i4>
      </vt:variant>
      <vt:variant>
        <vt:i4>18</vt:i4>
      </vt:variant>
      <vt:variant>
        <vt:i4>0</vt:i4>
      </vt:variant>
      <vt:variant>
        <vt:i4>5</vt:i4>
      </vt:variant>
      <vt:variant>
        <vt:lpwstr>https://creativeequitytoolkit.org/topic/organisational-culture/racism/</vt:lpwstr>
      </vt:variant>
      <vt:variant>
        <vt:lpwstr/>
      </vt:variant>
      <vt:variant>
        <vt:i4>6357049</vt:i4>
      </vt:variant>
      <vt:variant>
        <vt:i4>15</vt:i4>
      </vt:variant>
      <vt:variant>
        <vt:i4>0</vt:i4>
      </vt:variant>
      <vt:variant>
        <vt:i4>5</vt:i4>
      </vt:variant>
      <vt:variant>
        <vt:lpwstr>https://humanrights.gov.au/our-work/race-discrimination/what-racism</vt:lpwstr>
      </vt:variant>
      <vt:variant>
        <vt:lpwstr/>
      </vt:variant>
      <vt:variant>
        <vt:i4>8192048</vt:i4>
      </vt:variant>
      <vt:variant>
        <vt:i4>12</vt:i4>
      </vt:variant>
      <vt:variant>
        <vt:i4>0</vt:i4>
      </vt:variant>
      <vt:variant>
        <vt:i4>5</vt:i4>
      </vt:variant>
      <vt:variant>
        <vt:lpwstr>https://creativeequitytoolkit.org/topic/organisational-culture/racism/</vt:lpwstr>
      </vt:variant>
      <vt:variant>
        <vt:lpwstr/>
      </vt:variant>
      <vt:variant>
        <vt:i4>852058</vt:i4>
      </vt:variant>
      <vt:variant>
        <vt:i4>9</vt:i4>
      </vt:variant>
      <vt:variant>
        <vt:i4>0</vt:i4>
      </vt:variant>
      <vt:variant>
        <vt:i4>5</vt:i4>
      </vt:variant>
      <vt:variant>
        <vt:lpwstr>https://www.nytimes.com/2021/07/14/style/olympics-soul-cap-ban-swimming.html</vt:lpwstr>
      </vt:variant>
      <vt:variant>
        <vt:lpwstr/>
      </vt:variant>
      <vt:variant>
        <vt:i4>7143548</vt:i4>
      </vt:variant>
      <vt:variant>
        <vt:i4>6</vt:i4>
      </vt:variant>
      <vt:variant>
        <vt:i4>0</vt:i4>
      </vt:variant>
      <vt:variant>
        <vt:i4>5</vt:i4>
      </vt:variant>
      <vt:variant>
        <vt:lpwstr>https://www.theguardian.com/sport/2021/jul/02/swimming-caps-for-natural-black-hair-ruled-out-of-olympic-games-alice-dearing</vt:lpwstr>
      </vt:variant>
      <vt:variant>
        <vt:lpwstr/>
      </vt:variant>
      <vt:variant>
        <vt:i4>8192048</vt:i4>
      </vt:variant>
      <vt:variant>
        <vt:i4>3</vt:i4>
      </vt:variant>
      <vt:variant>
        <vt:i4>0</vt:i4>
      </vt:variant>
      <vt:variant>
        <vt:i4>5</vt:i4>
      </vt:variant>
      <vt:variant>
        <vt:lpwstr>https://creativeequitytoolkit.org/topic/organisational-culture/racism/</vt:lpwstr>
      </vt:variant>
      <vt:variant>
        <vt:lpwstr/>
      </vt:variant>
      <vt:variant>
        <vt:i4>6357049</vt:i4>
      </vt:variant>
      <vt:variant>
        <vt:i4>0</vt:i4>
      </vt:variant>
      <vt:variant>
        <vt:i4>0</vt:i4>
      </vt:variant>
      <vt:variant>
        <vt:i4>5</vt:i4>
      </vt:variant>
      <vt:variant>
        <vt:lpwstr>https://humanrights.gov.au/our-work/race-discrimination/what-racism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subject/>
  <dc:creator>Jessica Durand</dc:creator>
  <cp:keywords/>
  <cp:lastModifiedBy>Jessica Durand</cp:lastModifiedBy>
  <cp:revision>15</cp:revision>
  <cp:lastPrinted>1900-12-31T13:00:00Z</cp:lastPrinted>
  <dcterms:created xsi:type="dcterms:W3CDTF">2021-09-01T00:40:00Z</dcterms:created>
  <dcterms:modified xsi:type="dcterms:W3CDTF">2021-10-18T00:37:00Z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0x0101001A24B1CA582BA84F82AD9B961011E030</vt:lpwstr>
  </property>
  <property fmtid="{D5CDD505-2E9C-101B-9397-08002B2CF9AE}" pid="3" name="_dlc_DocIdItemGuid">
    <vt:lpwstr>d342902d-6ed6-4c62-a308-1a1e0f7de9bd</vt:lpwstr>
  </property>
  <property fmtid="{D5CDD505-2E9C-101B-9397-08002B2CF9AE}" pid="4" name="TaxKeyword">
    <vt:lpwstr/>
  </property>
  <property fmtid="{D5CDD505-2E9C-101B-9397-08002B2CF9AE}" pid="5" name="Document Type">
    <vt:lpwstr/>
  </property>
</Properties>
</file>